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DF47CF">
      <w:pPr>
        <w:jc w:val="center"/>
        <w:rPr>
          <w:rFonts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pPr>
      <w:r>
        <w:rPr>
          <w:rFonts w:hint="eastAsia"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t>秀山县官庄街道望高村杉木园组建筑石料用灰岩</w:t>
      </w:r>
      <w:r>
        <w:rPr>
          <w:rFonts w:ascii="Times New Roman" w:hAnsi="Times New Roman" w:eastAsia="黑体" w:cs="Times New Roman"/>
          <w:bCs/>
          <w:color w:val="262626" w:themeColor="text1" w:themeTint="D9"/>
          <w:sz w:val="40"/>
          <w:szCs w:val="40"/>
          <w14:textFill>
            <w14:solidFill>
              <w14:schemeClr w14:val="tx1">
                <w14:lumMod w14:val="85000"/>
                <w14:lumOff w14:val="15000"/>
              </w14:schemeClr>
            </w14:solidFill>
          </w14:textFill>
        </w:rPr>
        <w:t>采矿权挂牌出让公告</w:t>
      </w:r>
    </w:p>
    <w:p w14:paraId="22CB5319">
      <w:pPr>
        <w:jc w:val="cente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pP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渝矿采出字〔2024〕（</w:t>
      </w:r>
      <w:del w:id="0" w:author="A." w:date="2024-10-24T09:03:11Z">
        <w:r>
          <w:rPr>
            <w:rFonts w:hint="default" w:ascii="Times New Roman" w:hAnsi="Times New Roman" w:eastAsia="黑体" w:cs="Times New Roman"/>
            <w:bCs/>
            <w:color w:val="262626" w:themeColor="text1" w:themeTint="D9"/>
            <w:sz w:val="30"/>
            <w:szCs w:val="30"/>
            <w:lang w:val="en-US" w:eastAsia="zh-CN"/>
            <w14:textFill>
              <w14:solidFill>
                <w14:schemeClr w14:val="tx1">
                  <w14:lumMod w14:val="85000"/>
                  <w14:lumOff w14:val="15000"/>
                </w14:schemeClr>
              </w14:solidFill>
            </w14:textFill>
          </w:rPr>
          <w:delText>2024</w:delText>
        </w:r>
      </w:del>
      <w:ins w:id="1" w:author="A." w:date="2024-10-24T09:03:12Z">
        <w:r>
          <w:rPr>
            <w:rFonts w:hint="eastAsia" w:ascii="Times New Roman" w:hAnsi="Times New Roman" w:eastAsia="黑体" w:cs="Times New Roman"/>
            <w:bCs/>
            <w:color w:val="262626" w:themeColor="text1" w:themeTint="D9"/>
            <w:sz w:val="30"/>
            <w:szCs w:val="30"/>
            <w:lang w:val="en-US" w:eastAsia="zh-CN"/>
            <w14:textFill>
              <w14:solidFill>
                <w14:schemeClr w14:val="tx1">
                  <w14:lumMod w14:val="85000"/>
                  <w14:lumOff w14:val="15000"/>
                </w14:schemeClr>
              </w14:solidFill>
            </w14:textFill>
          </w:rPr>
          <w:t>秀山</w:t>
        </w:r>
      </w:ins>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w:t>
      </w:r>
      <w:r>
        <w:rPr>
          <w:rFonts w:hint="eastAsia" w:ascii="Times New Roman" w:hAnsi="Times New Roman" w:eastAsia="黑体" w:cs="Times New Roman"/>
          <w:bCs/>
          <w:color w:val="262626" w:themeColor="text1" w:themeTint="D9"/>
          <w:sz w:val="30"/>
          <w:szCs w:val="30"/>
          <w:lang w:val="en-US" w:eastAsia="zh-CN"/>
          <w14:textFill>
            <w14:solidFill>
              <w14:schemeClr w14:val="tx1">
                <w14:lumMod w14:val="85000"/>
                <w14:lumOff w14:val="15000"/>
              </w14:schemeClr>
            </w14:solidFill>
          </w14:textFill>
        </w:rPr>
        <w:t>3</w:t>
      </w:r>
      <w:r>
        <w:rPr>
          <w:rFonts w:ascii="Times New Roman" w:hAnsi="Times New Roman" w:eastAsia="黑体" w:cs="Times New Roman"/>
          <w:bCs/>
          <w:color w:val="262626" w:themeColor="text1" w:themeTint="D9"/>
          <w:sz w:val="30"/>
          <w:szCs w:val="30"/>
          <w14:textFill>
            <w14:solidFill>
              <w14:schemeClr w14:val="tx1">
                <w14:lumMod w14:val="85000"/>
                <w14:lumOff w14:val="15000"/>
              </w14:schemeClr>
            </w14:solidFill>
          </w14:textFill>
        </w:rPr>
        <w:t>号</w:t>
      </w:r>
    </w:p>
    <w:p w14:paraId="34B51D92">
      <w:pPr>
        <w:spacing w:line="36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根据国家和重庆市的相关规定，重庆市</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秀山县</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规划和自然资源局决定公开挂牌出让以下采矿权，并委托重庆市公共资源交易中心负责公开出让交易环节的组织实施。现将有关事项公告如下：</w:t>
      </w:r>
    </w:p>
    <w:p w14:paraId="1AAC3C3B">
      <w:pPr>
        <w:spacing w:line="360" w:lineRule="exact"/>
        <w:ind w:firstLine="440"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本次公开出让的采矿权采用网上交易方式。本次公告同步发布的网站：中华人民共和国自然资源部</w:t>
      </w:r>
      <w:r>
        <w:rPr>
          <w:rFonts w:ascii="Times New Roman" w:hAnsi="Times New Roman" w:cs="Times New Roman"/>
          <w:i/>
          <w:color w:val="262626" w:themeColor="text1" w:themeTint="D9"/>
          <w:sz w:val="22"/>
          <w14:textFill>
            <w14:solidFill>
              <w14:schemeClr w14:val="tx1">
                <w14:lumMod w14:val="85000"/>
                <w14:lumOff w14:val="15000"/>
              </w14:schemeClr>
            </w14:solidFill>
          </w14:textFill>
        </w:rPr>
        <w:t>（</w:t>
      </w:r>
      <w:r>
        <w:rPr>
          <w:rFonts w:hint="default" w:ascii="Times New Roman" w:hAnsi="Times New Roman" w:cs="Times New Roman"/>
          <w:b w:val="0"/>
          <w:i/>
          <w:color w:val="262626" w:themeColor="text1" w:themeTint="D9"/>
          <w:sz w:val="22"/>
          <w:rPrChange w:id="2" w:author="A." w:date="2024-10-24T08:57:32Z">
            <w:rPr>
              <w:rFonts w:hint="eastAsia" w:ascii="Times New Roman" w:hAnsi="Times New Roman" w:cs="Times New Roman"/>
              <w:b/>
              <w:color w:val="262626" w:themeColor="text1" w:themeTint="D9"/>
              <w:sz w:val="22"/>
              <w14:textFill>
                <w14:solidFill>
                  <w14:schemeClr w14:val="tx1">
                    <w14:lumMod w14:val="85000"/>
                    <w14:lumOff w14:val="15000"/>
                  </w14:schemeClr>
                </w14:solidFill>
              </w14:textFill>
            </w:rPr>
          </w:rPrChange>
          <w14:textFill>
            <w14:solidFill>
              <w14:schemeClr w14:val="tx1">
                <w14:lumMod w14:val="85000"/>
                <w14:lumOff w14:val="15000"/>
              </w14:schemeClr>
            </w14:solidFill>
          </w14:textFill>
        </w:rPr>
        <w:t>https://www.mnr.gov.cn/</w:t>
      </w:r>
      <w:del w:id="3" w:author="A." w:date="2024-10-24T08:57:16Z">
        <w:r>
          <w:rPr>
            <w:rFonts w:hint="eastAsia" w:ascii="Times New Roman" w:hAnsi="Times New Roman" w:cs="Times New Roman"/>
            <w:b/>
            <w:color w:val="262626" w:themeColor="text1" w:themeTint="D9"/>
            <w:sz w:val="22"/>
            <w14:textFill>
              <w14:solidFill>
                <w14:schemeClr w14:val="tx1">
                  <w14:lumMod w14:val="85000"/>
                  <w14:lumOff w14:val="15000"/>
                </w14:schemeClr>
              </w14:solidFill>
            </w14:textFill>
          </w:rPr>
          <w:delText>index.html</w:delText>
        </w:r>
      </w:del>
      <w:r>
        <w:rPr>
          <w:rFonts w:ascii="Times New Roman" w:hAnsi="Times New Roman" w:cs="Times New Roman"/>
          <w:i/>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、重庆市规划和自然资源局网站</w:t>
      </w:r>
      <w:r>
        <w:rPr>
          <w:rFonts w:ascii="Times New Roman" w:hAnsi="Times New Roman" w:cs="Times New Roman"/>
          <w:i/>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i/>
          <w:color w:val="262626" w:themeColor="text1" w:themeTint="D9"/>
          <w:sz w:val="22"/>
          <w14:textFill>
            <w14:solidFill>
              <w14:schemeClr w14:val="tx1">
                <w14:lumMod w14:val="85000"/>
                <w14:lumOff w14:val="15000"/>
              </w14:schemeClr>
            </w14:solidFill>
          </w14:textFill>
        </w:rPr>
        <w:t>http://ghzrzyj.cq.gov.cn/</w:t>
      </w:r>
      <w:r>
        <w:rPr>
          <w:rFonts w:ascii="Times New Roman" w:hAnsi="Times New Roman" w:cs="Times New Roman"/>
          <w:i/>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、重庆市公共资源交易中心网站</w:t>
      </w:r>
      <w:r>
        <w:rPr>
          <w:rFonts w:ascii="Times New Roman" w:hAnsi="Times New Roman" w:cs="Times New Roman"/>
          <w:i/>
          <w:color w:val="262626" w:themeColor="text1" w:themeTint="D9"/>
          <w:sz w:val="22"/>
          <w14:textFill>
            <w14:solidFill>
              <w14:schemeClr w14:val="tx1">
                <w14:lumMod w14:val="85000"/>
                <w14:lumOff w14:val="15000"/>
              </w14:schemeClr>
            </w14:solidFill>
          </w14:textFill>
        </w:rPr>
        <w:t>（https://www.cqggzy.com/）</w:t>
      </w:r>
      <w:r>
        <w:rPr>
          <w:rFonts w:hint="eastAsia" w:ascii="Times New Roman" w:hAnsi="Times New Roman" w:cs="Times New Roman"/>
          <w:i/>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iCs/>
          <w:color w:val="262626" w:themeColor="text1" w:themeTint="D9"/>
          <w:sz w:val="22"/>
          <w14:textFill>
            <w14:solidFill>
              <w14:schemeClr w14:val="tx1">
                <w14:lumMod w14:val="85000"/>
                <w14:lumOff w14:val="15000"/>
              </w14:schemeClr>
            </w14:solidFill>
          </w14:textFill>
        </w:rPr>
        <w:t>重庆市秀山土家族苗族自治县人民政府网站</w:t>
      </w:r>
      <w:r>
        <w:rPr>
          <w:rFonts w:hint="eastAsia" w:ascii="Times New Roman" w:hAnsi="Times New Roman" w:cs="Times New Roman"/>
          <w:i/>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i/>
          <w:color w:val="262626" w:themeColor="text1" w:themeTint="D9"/>
          <w:sz w:val="22"/>
          <w14:textFill>
            <w14:solidFill>
              <w14:schemeClr w14:val="tx1">
                <w14:lumMod w14:val="85000"/>
                <w14:lumOff w14:val="15000"/>
              </w14:schemeClr>
            </w14:solidFill>
          </w14:textFill>
        </w:rPr>
        <w:t>http://www.cqxs.gov.cn/</w:t>
      </w:r>
      <w:r>
        <w:rPr>
          <w:rFonts w:hint="eastAsia" w:ascii="Times New Roman" w:hAnsi="Times New Roman" w:cs="Times New Roman"/>
          <w:i/>
          <w:color w:val="262626" w:themeColor="text1" w:themeTint="D9"/>
          <w:sz w:val="22"/>
          <w14:textFill>
            <w14:solidFill>
              <w14:schemeClr w14:val="tx1">
                <w14:lumMod w14:val="85000"/>
                <w14:lumOff w14:val="15000"/>
              </w14:schemeClr>
            </w14:solidFill>
          </w14:textFill>
        </w:rPr>
        <w:t>）。</w:t>
      </w:r>
    </w:p>
    <w:p w14:paraId="180C8857">
      <w:pPr>
        <w:spacing w:line="36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一、基本情况</w:t>
      </w:r>
    </w:p>
    <w:tbl>
      <w:tblPr>
        <w:tblStyle w:val="10"/>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223"/>
        <w:gridCol w:w="1045"/>
        <w:gridCol w:w="1061"/>
        <w:gridCol w:w="851"/>
        <w:gridCol w:w="1134"/>
        <w:gridCol w:w="923"/>
      </w:tblGrid>
      <w:tr w14:paraId="0E5F4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14:paraId="61FAE21C">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序号</w:t>
            </w:r>
          </w:p>
        </w:tc>
        <w:tc>
          <w:tcPr>
            <w:tcW w:w="1510" w:type="dxa"/>
            <w:vAlign w:val="center"/>
          </w:tcPr>
          <w:p w14:paraId="350D7E43">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采矿权名称</w:t>
            </w:r>
          </w:p>
          <w:p w14:paraId="2B664A3C">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（暂定名）</w:t>
            </w:r>
          </w:p>
        </w:tc>
        <w:tc>
          <w:tcPr>
            <w:tcW w:w="1103" w:type="dxa"/>
            <w:vAlign w:val="center"/>
          </w:tcPr>
          <w:p w14:paraId="770AC0CD">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地理位置</w:t>
            </w:r>
          </w:p>
        </w:tc>
        <w:tc>
          <w:tcPr>
            <w:tcW w:w="1080" w:type="dxa"/>
            <w:vAlign w:val="center"/>
          </w:tcPr>
          <w:p w14:paraId="0AAA4722">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矿种</w:t>
            </w:r>
          </w:p>
        </w:tc>
        <w:tc>
          <w:tcPr>
            <w:tcW w:w="1490" w:type="dxa"/>
            <w:vAlign w:val="center"/>
          </w:tcPr>
          <w:p w14:paraId="6832CBC0">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矿区范围</w:t>
            </w:r>
          </w:p>
          <w:p w14:paraId="1068B6C2">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拐点坐标</w:t>
            </w:r>
          </w:p>
        </w:tc>
        <w:tc>
          <w:tcPr>
            <w:tcW w:w="1146" w:type="dxa"/>
            <w:vAlign w:val="center"/>
          </w:tcPr>
          <w:p w14:paraId="4A2A625A">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资源储量</w:t>
            </w:r>
          </w:p>
        </w:tc>
        <w:tc>
          <w:tcPr>
            <w:tcW w:w="1223" w:type="dxa"/>
            <w:vAlign w:val="center"/>
          </w:tcPr>
          <w:p w14:paraId="6B418BD7">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矿区面积</w:t>
            </w:r>
          </w:p>
          <w:p w14:paraId="27801031">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(平方公里)</w:t>
            </w:r>
          </w:p>
        </w:tc>
        <w:tc>
          <w:tcPr>
            <w:tcW w:w="1045" w:type="dxa"/>
            <w:vAlign w:val="center"/>
          </w:tcPr>
          <w:p w14:paraId="0FCC4F5F">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开采</w:t>
            </w:r>
          </w:p>
          <w:p w14:paraId="408076F4">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标高</w:t>
            </w:r>
          </w:p>
        </w:tc>
        <w:tc>
          <w:tcPr>
            <w:tcW w:w="1061" w:type="dxa"/>
            <w:vAlign w:val="center"/>
          </w:tcPr>
          <w:p w14:paraId="2E5D1330">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拟</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建设生产</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规模</w:t>
            </w:r>
          </w:p>
        </w:tc>
        <w:tc>
          <w:tcPr>
            <w:tcW w:w="851" w:type="dxa"/>
            <w:vAlign w:val="center"/>
          </w:tcPr>
          <w:p w14:paraId="75A732E5">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出让年限(年)</w:t>
            </w:r>
          </w:p>
        </w:tc>
        <w:tc>
          <w:tcPr>
            <w:tcW w:w="1134" w:type="dxa"/>
            <w:vAlign w:val="center"/>
          </w:tcPr>
          <w:p w14:paraId="7D7CD1F7">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出让收益起始价</w:t>
            </w:r>
          </w:p>
          <w:p w14:paraId="08605C31">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p>
        </w:tc>
        <w:tc>
          <w:tcPr>
            <w:tcW w:w="923" w:type="dxa"/>
            <w:vAlign w:val="center"/>
          </w:tcPr>
          <w:p w14:paraId="2FC7105E">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保证金金额</w:t>
            </w:r>
          </w:p>
          <w:p w14:paraId="03F51710">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(万元)</w:t>
            </w:r>
          </w:p>
        </w:tc>
      </w:tr>
      <w:tr w14:paraId="3646F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14:paraId="045A816B">
            <w:pPr>
              <w:jc w:val="center"/>
              <w:rPr>
                <w:rFonts w:ascii="Times New Roman" w:hAnsi="Times New Roman" w:cs="Times New Roman"/>
                <w:bCs/>
                <w:color w:val="262626" w:themeColor="text1" w:themeTint="D9"/>
                <w:sz w:val="22"/>
                <w14:textFill>
                  <w14:solidFill>
                    <w14:schemeClr w14:val="tx1">
                      <w14:lumMod w14:val="85000"/>
                      <w14:lumOff w14:val="15000"/>
                    </w14:schemeClr>
                  </w14:solidFill>
                </w14:textFill>
              </w:rPr>
            </w:pPr>
            <w:r>
              <w:rPr>
                <w:rFonts w:hint="eastAsia" w:ascii="Times New Roman" w:hAnsi="Times New Roman" w:eastAsia="宋体" w:cs="Times New Roman"/>
                <w:bCs/>
                <w:color w:val="262626" w:themeColor="text1" w:themeTint="D9"/>
                <w:sz w:val="22"/>
                <w:lang w:val="en-US" w:eastAsia="zh-CN"/>
                <w14:textFill>
                  <w14:solidFill>
                    <w14:schemeClr w14:val="tx1">
                      <w14:lumMod w14:val="85000"/>
                      <w14:lumOff w14:val="15000"/>
                    </w14:schemeClr>
                  </w14:solidFill>
                </w14:textFill>
              </w:rPr>
              <w:t>XSGC202</w:t>
            </w:r>
            <w:del w:id="4" w:author="A." w:date="2024-10-24T09:09:44Z">
              <w:r>
                <w:rPr>
                  <w:rFonts w:hint="default" w:ascii="Times New Roman" w:hAnsi="Times New Roman" w:eastAsia="宋体" w:cs="Times New Roman"/>
                  <w:bCs/>
                  <w:color w:val="262626" w:themeColor="text1" w:themeTint="D9"/>
                  <w:sz w:val="22"/>
                  <w:lang w:val="en-US" w:eastAsia="zh-CN"/>
                  <w14:textFill>
                    <w14:solidFill>
                      <w14:schemeClr w14:val="tx1">
                        <w14:lumMod w14:val="85000"/>
                        <w14:lumOff w14:val="15000"/>
                      </w14:schemeClr>
                    </w14:solidFill>
                  </w14:textFill>
                </w:rPr>
                <w:delText>0</w:delText>
              </w:r>
            </w:del>
            <w:ins w:id="5" w:author="A." w:date="2024-10-24T09:09:44Z">
              <w:r>
                <w:rPr>
                  <w:rFonts w:hint="eastAsia" w:ascii="Times New Roman" w:hAnsi="Times New Roman" w:eastAsia="宋体" w:cs="Times New Roman"/>
                  <w:bCs/>
                  <w:color w:val="262626" w:themeColor="text1" w:themeTint="D9"/>
                  <w:sz w:val="22"/>
                  <w:lang w:val="en-US" w:eastAsia="zh-CN"/>
                  <w14:textFill>
                    <w14:solidFill>
                      <w14:schemeClr w14:val="tx1">
                        <w14:lumMod w14:val="85000"/>
                        <w14:lumOff w14:val="15000"/>
                      </w14:schemeClr>
                    </w14:solidFill>
                  </w14:textFill>
                </w:rPr>
                <w:t>4</w:t>
              </w:r>
            </w:ins>
            <w:bookmarkStart w:id="0" w:name="_GoBack"/>
            <w:bookmarkEnd w:id="0"/>
            <w:r>
              <w:rPr>
                <w:rFonts w:hint="eastAsia" w:ascii="Times New Roman" w:hAnsi="Times New Roman" w:eastAsia="宋体" w:cs="Times New Roman"/>
                <w:bCs/>
                <w:color w:val="262626" w:themeColor="text1" w:themeTint="D9"/>
                <w:sz w:val="22"/>
                <w:lang w:val="en-US" w:eastAsia="zh-CN"/>
                <w14:textFill>
                  <w14:solidFill>
                    <w14:schemeClr w14:val="tx1">
                      <w14:lumMod w14:val="85000"/>
                      <w14:lumOff w14:val="15000"/>
                    </w14:schemeClr>
                  </w14:solidFill>
                </w14:textFill>
              </w:rPr>
              <w:t>03</w:t>
            </w:r>
          </w:p>
        </w:tc>
        <w:tc>
          <w:tcPr>
            <w:tcW w:w="1510" w:type="dxa"/>
            <w:vAlign w:val="center"/>
          </w:tcPr>
          <w:p w14:paraId="5A41E355">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秀山县官庄街道望高村杉木园组建筑石料用灰岩</w:t>
            </w:r>
          </w:p>
        </w:tc>
        <w:tc>
          <w:tcPr>
            <w:tcW w:w="1103" w:type="dxa"/>
            <w:vAlign w:val="center"/>
          </w:tcPr>
          <w:p w14:paraId="0723352A">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秀山县官庄街道望高村</w:t>
            </w:r>
          </w:p>
        </w:tc>
        <w:tc>
          <w:tcPr>
            <w:tcW w:w="1080" w:type="dxa"/>
            <w:vAlign w:val="center"/>
          </w:tcPr>
          <w:p w14:paraId="1C9DC7DF">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建筑石料用灰岩</w:t>
            </w:r>
          </w:p>
        </w:tc>
        <w:tc>
          <w:tcPr>
            <w:tcW w:w="1490" w:type="dxa"/>
            <w:vAlign w:val="center"/>
          </w:tcPr>
          <w:p w14:paraId="10B6DD27">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详见《出让文件》</w:t>
            </w:r>
          </w:p>
        </w:tc>
        <w:tc>
          <w:tcPr>
            <w:tcW w:w="1146" w:type="dxa"/>
            <w:vAlign w:val="center"/>
          </w:tcPr>
          <w:p w14:paraId="0374B9E4">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242.7万吨</w:t>
            </w:r>
          </w:p>
        </w:tc>
        <w:tc>
          <w:tcPr>
            <w:tcW w:w="1223" w:type="dxa"/>
            <w:vAlign w:val="center"/>
          </w:tcPr>
          <w:p w14:paraId="2D443FD2">
            <w:pPr>
              <w:jc w:val="center"/>
              <w:rPr>
                <w:rFonts w:hint="default" w:ascii="Times New Roman" w:hAnsi="Times New Roman" w:cs="Times New Roman" w:eastAsiaTheme="minorEastAsia"/>
                <w:color w:val="262626" w:themeColor="text1" w:themeTint="D9"/>
                <w:sz w:val="22"/>
                <w:lang w:val="en-US" w:eastAsia="zh-CN"/>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0.0389</w:t>
            </w:r>
          </w:p>
        </w:tc>
        <w:tc>
          <w:tcPr>
            <w:tcW w:w="1045" w:type="dxa"/>
            <w:vAlign w:val="center"/>
          </w:tcPr>
          <w:p w14:paraId="14D0FCB3">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eastAsia="方正仿宋_GBK" w:cs="Times New Roman"/>
                <w:color w:val="000000" w:themeColor="text1"/>
                <w:szCs w:val="21"/>
                <w14:textFill>
                  <w14:solidFill>
                    <w14:schemeClr w14:val="tx1"/>
                  </w14:solidFill>
                </w14:textFill>
              </w:rPr>
              <w:t xml:space="preserve"> +492.5m~+415m </w:t>
            </w:r>
            <w:r>
              <w:rPr>
                <w:rFonts w:ascii="Times New Roman" w:hAnsi="Times New Roman" w:eastAsia="方正仿宋_GBK" w:cs="Times New Roman"/>
                <w:color w:val="000000" w:themeColor="text1"/>
                <w:szCs w:val="21"/>
                <w14:textFill>
                  <w14:solidFill>
                    <w14:schemeClr w14:val="tx1"/>
                  </w14:solidFill>
                </w14:textFill>
              </w:rPr>
              <w:t xml:space="preserve"> </w:t>
            </w:r>
            <w:r>
              <w:rPr>
                <w:rFonts w:ascii="Times New Roman" w:hAnsi="Times New Roman" w:eastAsia="宋体" w:cs="Times New Roman"/>
                <w:color w:val="262626" w:themeColor="text1" w:themeTint="D9"/>
                <w:sz w:val="22"/>
                <w14:textFill>
                  <w14:solidFill>
                    <w14:schemeClr w14:val="tx1">
                      <w14:lumMod w14:val="85000"/>
                      <w14:lumOff w14:val="15000"/>
                    </w14:schemeClr>
                  </w14:solidFill>
                </w14:textFill>
              </w:rPr>
              <w:t xml:space="preserve"> </w:t>
            </w:r>
          </w:p>
        </w:tc>
        <w:tc>
          <w:tcPr>
            <w:tcW w:w="1061" w:type="dxa"/>
            <w:vAlign w:val="center"/>
          </w:tcPr>
          <w:p w14:paraId="72EA8CC6">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51万吨/年</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 xml:space="preserve">    </w:t>
            </w:r>
          </w:p>
        </w:tc>
        <w:tc>
          <w:tcPr>
            <w:tcW w:w="851" w:type="dxa"/>
            <w:vAlign w:val="center"/>
          </w:tcPr>
          <w:p w14:paraId="6B3C7CB2">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3.4</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 xml:space="preserve">    </w:t>
            </w:r>
          </w:p>
        </w:tc>
        <w:tc>
          <w:tcPr>
            <w:tcW w:w="1134" w:type="dxa"/>
            <w:vAlign w:val="center"/>
          </w:tcPr>
          <w:p w14:paraId="1EAF1F25">
            <w:pPr>
              <w:spacing w:line="260" w:lineRule="exact"/>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eastAsia="宋体" w:cs="Times New Roman"/>
                <w:color w:val="262626" w:themeColor="text1" w:themeTint="D9"/>
                <w:sz w:val="22"/>
                <w14:textFill>
                  <w14:solidFill>
                    <w14:schemeClr w14:val="tx1">
                      <w14:lumMod w14:val="85000"/>
                      <w14:lumOff w14:val="15000"/>
                    </w14:schemeClr>
                  </w14:solidFill>
                </w14:textFill>
              </w:rPr>
              <w:t xml:space="preserve"> </w:t>
            </w:r>
            <w:r>
              <w:rPr>
                <w:rFonts w:hint="eastAsia" w:ascii="Times New Roman" w:hAnsi="Times New Roman" w:eastAsia="宋体" w:cs="Times New Roman"/>
                <w:color w:val="262626" w:themeColor="text1" w:themeTint="D9"/>
                <w:sz w:val="22"/>
                <w14:textFill>
                  <w14:solidFill>
                    <w14:schemeClr w14:val="tx1">
                      <w14:lumMod w14:val="85000"/>
                      <w14:lumOff w14:val="15000"/>
                    </w14:schemeClr>
                  </w14:solidFill>
                </w14:textFill>
              </w:rPr>
              <w:t>514.52</w:t>
            </w:r>
            <w:r>
              <w:rPr>
                <w:rFonts w:ascii="Times New Roman" w:hAnsi="Times New Roman" w:eastAsia="宋体" w:cs="Times New Roman"/>
                <w:color w:val="262626" w:themeColor="text1" w:themeTint="D9"/>
                <w:sz w:val="22"/>
                <w14:textFill>
                  <w14:solidFill>
                    <w14:schemeClr w14:val="tx1">
                      <w14:lumMod w14:val="85000"/>
                      <w14:lumOff w14:val="15000"/>
                    </w14:schemeClr>
                  </w14:solidFill>
                </w14:textFill>
              </w:rPr>
              <w:t xml:space="preserve">   </w:t>
            </w:r>
          </w:p>
        </w:tc>
        <w:tc>
          <w:tcPr>
            <w:tcW w:w="923" w:type="dxa"/>
            <w:vAlign w:val="center"/>
          </w:tcPr>
          <w:p w14:paraId="12A71666">
            <w:pPr>
              <w:jc w:val="center"/>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51.452</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 xml:space="preserve">   </w:t>
            </w:r>
          </w:p>
        </w:tc>
      </w:tr>
      <w:tr w14:paraId="39FE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3603" w:type="dxa"/>
            <w:gridSpan w:val="12"/>
            <w:vAlign w:val="center"/>
          </w:tcPr>
          <w:p w14:paraId="28743811">
            <w:pPr>
              <w:jc w:val="left"/>
              <w:rPr>
                <w:rFonts w:ascii="Times New Roman" w:hAnsi="Times New Roman" w:cs="Times New Roman"/>
                <w:color w:val="262626" w:themeColor="text1" w:themeTint="D9"/>
                <w:sz w:val="22"/>
                <w:u w:val="single"/>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备注：</w:t>
            </w:r>
            <w:ins w:id="6" w:author="A." w:date="2024-10-24T08:58:31Z">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w:t>
              </w:r>
            </w:ins>
            <w:del w:id="7" w:author="A." w:date="2024-10-24T08:58:29Z">
              <w:r>
                <w:rPr>
                  <w:rFonts w:ascii="Times New Roman" w:hAnsi="Times New Roman" w:cs="Times New Roman"/>
                  <w:color w:val="262626" w:themeColor="text1" w:themeTint="D9"/>
                  <w:sz w:val="22"/>
                  <w:u w:val="single"/>
                  <w14:textFill>
                    <w14:solidFill>
                      <w14:schemeClr w14:val="tx1">
                        <w14:lumMod w14:val="85000"/>
                        <w14:lumOff w14:val="15000"/>
                      </w14:schemeClr>
                    </w14:solidFill>
                  </w14:textFill>
                </w:rPr>
                <w:delText xml:space="preserve"> </w:delText>
              </w:r>
            </w:del>
          </w:p>
        </w:tc>
      </w:tr>
    </w:tbl>
    <w:p w14:paraId="5A8ADACE">
      <w:pPr>
        <w:spacing w:line="400" w:lineRule="exact"/>
        <w:ind w:firstLine="442"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二、出让人：</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秀山县</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规划和自然资源局，地址：</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秀山县中和街道渝秀大道</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 xml:space="preserve"> ，联系人：</w:t>
      </w:r>
      <w:del w:id="8" w:author="A." w:date="2024-10-24T08:58:53Z">
        <w:r>
          <w:rPr>
            <w:rFonts w:ascii="Times New Roman" w:hAnsi="Times New Roman" w:cs="Times New Roman"/>
            <w:color w:val="262626" w:themeColor="text1" w:themeTint="D9"/>
            <w:sz w:val="22"/>
            <w14:textFill>
              <w14:solidFill>
                <w14:schemeClr w14:val="tx1">
                  <w14:lumMod w14:val="85000"/>
                  <w14:lumOff w14:val="15000"/>
                </w14:schemeClr>
              </w14:solidFill>
            </w14:textFill>
          </w:rPr>
          <w:delText xml:space="preserve"> </w:delText>
        </w:r>
      </w:del>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麻丽华</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 xml:space="preserve"> ，联系电话：023-</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76895161</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p>
    <w:p w14:paraId="50AA09D5">
      <w:pPr>
        <w:spacing w:line="400" w:lineRule="exact"/>
        <w:ind w:firstLine="442"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三、交易平台：</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重庆市公共资源交易中心</w:t>
      </w:r>
      <w:r>
        <w:rPr>
          <w:rFonts w:ascii="Times New Roman" w:hAnsi="Times New Roman" w:cs="Times New Roman"/>
          <w:bCs/>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地址：重庆市渝北区青枫北路6号渝兴广场B9、B10栋，联系人</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王老师，联系电话：023-63628117。</w:t>
      </w:r>
    </w:p>
    <w:p w14:paraId="1C43EF96">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四、竞买人的资质条件：</w:t>
      </w:r>
    </w:p>
    <w:p w14:paraId="5CE06CC3">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（一）竞买申请人须为营利法人；</w:t>
      </w:r>
    </w:p>
    <w:p w14:paraId="6E25033E">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（二）竞买申请人属于以下情形之一的不得参与竞买：</w:t>
      </w:r>
    </w:p>
    <w:p w14:paraId="33D07637">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在全国矿业权人勘查开采信息管理系统</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的“矿业权人异常名录”</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“矿业权严重</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失信主体</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”内</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的</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p>
    <w:p w14:paraId="1C390228">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2.通过“信用中国”查询，在自然资源部联合惩戒备忘录或重庆市信用惩戒严重失信主体“黑名单”内限制禁止参与矿业权出让的；</w:t>
      </w:r>
    </w:p>
    <w:p w14:paraId="50F54BAA">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3.被吊销采矿许可证且自吊销之日起未满2年的。</w:t>
      </w:r>
    </w:p>
    <w:p w14:paraId="6EF20215">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五、出让方式及交易的时间、地点</w:t>
      </w:r>
    </w:p>
    <w:p w14:paraId="4B227C4E">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出让方式：挂牌出让</w:t>
      </w:r>
    </w:p>
    <w:p w14:paraId="0741EF0F">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公告时间：2024年</w:t>
      </w:r>
      <w:del w:id="9" w:author="A." w:date="2024-10-24T09:01:05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10" w:author="A." w:date="2024-10-24T09:01:05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10</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del w:id="11" w:author="A." w:date="2024-10-24T09:01:10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12" w:author="A." w:date="2024-10-24T09:01:10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25</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日-2024年</w:t>
      </w:r>
      <w:del w:id="13" w:author="A." w:date="2024-10-24T09:01:23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14" w:author="A." w:date="2024-10-24T09:01:23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11</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del w:id="15" w:author="A." w:date="2024-10-24T09:01:27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16" w:author="A." w:date="2024-10-24T09:01:27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21</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del w:id="17" w:author="A." w:date="2024-10-24T09:01:31Z">
        <w:r>
          <w:rPr>
            <w:rFonts w:hint="eastAsia" w:ascii="Times New Roman" w:hAnsi="Times New Roman" w:cs="Times New Roman"/>
            <w:i/>
            <w:iCs/>
            <w:color w:val="262626" w:themeColor="text1" w:themeTint="D9"/>
            <w:sz w:val="22"/>
            <w14:textFill>
              <w14:solidFill>
                <w14:schemeClr w14:val="tx1">
                  <w14:lumMod w14:val="85000"/>
                  <w14:lumOff w14:val="15000"/>
                </w14:schemeClr>
              </w14:solidFill>
            </w14:textFill>
          </w:rPr>
          <w:delText>（公告时间不少于20个工作日）</w:delText>
        </w:r>
      </w:del>
    </w:p>
    <w:p w14:paraId="5ADA3E01">
      <w:pPr>
        <w:spacing w:line="400" w:lineRule="exact"/>
        <w:ind w:firstLine="440" w:firstLineChars="200"/>
        <w:rPr>
          <w:rFonts w:ascii="Times New Roman" w:hAnsi="Times New Roman" w:cs="Times New Roman"/>
          <w:i/>
          <w:color w:val="262626" w:themeColor="text1" w:themeTint="D9"/>
          <w:szCs w:val="21"/>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网上挂牌时间：2024年</w:t>
      </w:r>
      <w:del w:id="18" w:author="A." w:date="2024-10-24T09:01:36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19" w:author="A." w:date="2024-10-24T09:01:36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11</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del w:id="20" w:author="A." w:date="2024-10-24T09:01:47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21" w:author="A." w:date="2024-10-24T09:01:47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22</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del w:id="22" w:author="A." w:date="2024-10-24T09:01:53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23" w:author="A." w:date="2024-10-24T09:01:53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09</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时-2024年</w:t>
      </w:r>
      <w:del w:id="24" w:author="A." w:date="2024-10-24T09:02:01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25" w:author="A." w:date="2024-10-24T09:02:01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w:t>
        </w:r>
      </w:ins>
      <w:ins w:id="26" w:author="A." w:date="2024-10-24T09:02:02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del w:id="27" w:author="A." w:date="2024-10-24T09:02:10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28" w:author="A." w:date="2024-10-24T09:02:10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5</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del w:id="29" w:author="A." w:date="2024-10-24T09:02:13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30" w:author="A." w:date="2024-10-24T09:02:13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w:t>
        </w:r>
      </w:ins>
      <w:ins w:id="31" w:author="A." w:date="2024-10-24T09:02:14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7</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时</w:t>
      </w:r>
      <w:del w:id="32" w:author="A." w:date="2024-10-24T09:02:25Z">
        <w:r>
          <w:rPr>
            <w:rFonts w:hint="eastAsia" w:ascii="Times New Roman" w:hAnsi="Times New Roman" w:cs="Times New Roman"/>
            <w:i/>
            <w:iCs/>
            <w:color w:val="262626" w:themeColor="text1" w:themeTint="D9"/>
            <w:sz w:val="22"/>
            <w:u w:val="single"/>
            <w14:textFill>
              <w14:solidFill>
                <w14:schemeClr w14:val="tx1">
                  <w14:lumMod w14:val="85000"/>
                  <w14:lumOff w14:val="15000"/>
                </w14:schemeClr>
              </w14:solidFill>
            </w14:textFill>
          </w:rPr>
          <w:delText>（</w:delText>
        </w:r>
      </w:del>
      <w:del w:id="33" w:author="A." w:date="2024-10-24T09:02:25Z">
        <w:r>
          <w:rPr>
            <w:rFonts w:hint="eastAsia" w:ascii="Times New Roman" w:hAnsi="Times New Roman" w:cs="Times New Roman"/>
            <w:i/>
            <w:iCs/>
            <w:color w:val="262626" w:themeColor="text1" w:themeTint="D9"/>
            <w:sz w:val="22"/>
            <w14:textFill>
              <w14:solidFill>
                <w14:schemeClr w14:val="tx1">
                  <w14:lumMod w14:val="85000"/>
                  <w14:lumOff w14:val="15000"/>
                </w14:schemeClr>
              </w14:solidFill>
            </w14:textFill>
          </w:rPr>
          <w:delText>挂牌时间不少于10个工作日）</w:delText>
        </w:r>
      </w:del>
    </w:p>
    <w:p w14:paraId="6DE7D7AD">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地点：重庆市公共资源交易中心（网址：https://td.cqggzy.com/）。</w:t>
      </w:r>
    </w:p>
    <w:p w14:paraId="42FC8FC2">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六、获取竞买文件的途径和申请报名的起止时间及方式</w:t>
      </w:r>
    </w:p>
    <w:p w14:paraId="4B6627BC">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竞买文件获取：</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申请人在报名期限内登录重庆市公共资源交易中心网站</w:t>
      </w:r>
      <w:r>
        <w:rPr>
          <w:rFonts w:ascii="Times New Roman" w:hAnsi="Times New Roman" w:cs="Times New Roman"/>
          <w:i/>
          <w:color w:val="262626" w:themeColor="text1" w:themeTint="D9"/>
          <w:sz w:val="22"/>
          <w14:textFill>
            <w14:solidFill>
              <w14:schemeClr w14:val="tx1">
                <w14:lumMod w14:val="85000"/>
                <w14:lumOff w14:val="15000"/>
              </w14:schemeClr>
            </w14:solidFill>
          </w14:textFill>
        </w:rPr>
        <w:t>（https://www.cqggzy.com/）</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，进入重庆市国有建设用地使用权和矿业权网上交易系统</w:t>
      </w:r>
      <w:r>
        <w:rPr>
          <w:rFonts w:ascii="Times New Roman" w:hAnsi="Times New Roman" w:cs="Times New Roman"/>
          <w:i/>
          <w:color w:val="262626" w:themeColor="text1" w:themeTint="D9"/>
          <w:sz w:val="22"/>
          <w14:textFill>
            <w14:solidFill>
              <w14:schemeClr w14:val="tx1">
                <w14:lumMod w14:val="85000"/>
                <w14:lumOff w14:val="15000"/>
              </w14:schemeClr>
            </w14:solidFill>
          </w14:textFill>
        </w:rPr>
        <w:t>（网址：https://td.cqggzy.com/）</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，查阅、下载出让资料。</w:t>
      </w:r>
    </w:p>
    <w:p w14:paraId="3A39B604">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w:t>
      </w: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网上报名时限：</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2024年</w:t>
      </w:r>
      <w:del w:id="34" w:author="A." w:date="2024-10-24T09:03:36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35" w:author="A." w:date="2024-10-24T09:03:36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10</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del w:id="36" w:author="A." w:date="2024-10-24T09:03:41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37" w:author="A." w:date="2024-10-24T09:03:41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25</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del w:id="38" w:author="A." w:date="2024-10-24T09:03:47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39" w:author="A." w:date="2024-10-24T09:03:47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09</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时-2024年</w:t>
      </w:r>
      <w:del w:id="40" w:author="A." w:date="2024-10-24T09:03:51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41" w:author="A." w:date="2024-10-24T09:03:51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11</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del w:id="42" w:author="A." w:date="2024-10-24T09:03:55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43" w:author="A." w:date="2024-10-24T09:03:55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21</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del w:id="44" w:author="A." w:date="2024-10-24T09:04:00Z">
        <w:r>
          <w:rPr>
            <w:rFonts w:hint="default" w:ascii="Times New Roman" w:hAnsi="Times New Roman" w:cs="Times New Roman"/>
            <w:color w:val="262626" w:themeColor="text1" w:themeTint="D9"/>
            <w:sz w:val="22"/>
            <w:u w:val="single"/>
            <w:lang w:val="en-US"/>
            <w14:textFill>
              <w14:solidFill>
                <w14:schemeClr w14:val="tx1">
                  <w14:lumMod w14:val="85000"/>
                  <w14:lumOff w14:val="15000"/>
                </w14:schemeClr>
              </w14:solidFill>
            </w14:textFill>
          </w:rPr>
          <w:delText xml:space="preserve"> </w:delText>
        </w:r>
      </w:del>
      <w:ins w:id="45" w:author="A." w:date="2024-10-24T09:04:00Z">
        <w:r>
          <w:rPr>
            <w:rFonts w:hint="eastAsia" w:ascii="Times New Roman" w:hAnsi="Times New Roman" w:cs="Times New Roman"/>
            <w:color w:val="262626" w:themeColor="text1" w:themeTint="D9"/>
            <w:sz w:val="22"/>
            <w:u w:val="single"/>
            <w:lang w:val="en-US" w:eastAsia="zh-CN"/>
            <w14:textFill>
              <w14:solidFill>
                <w14:schemeClr w14:val="tx1">
                  <w14:lumMod w14:val="85000"/>
                  <w14:lumOff w14:val="15000"/>
                </w14:schemeClr>
              </w14:solidFill>
            </w14:textFill>
          </w:rPr>
          <w:t>17</w:t>
        </w:r>
      </w:ins>
      <w:r>
        <w:rPr>
          <w:rFonts w:ascii="Times New Roman" w:hAnsi="Times New Roman" w:cs="Times New Roman"/>
          <w:color w:val="262626" w:themeColor="text1" w:themeTint="D9"/>
          <w:sz w:val="22"/>
          <w:u w:val="single"/>
          <w14:textFill>
            <w14:solidFill>
              <w14:schemeClr w14:val="tx1">
                <w14:lumMod w14:val="85000"/>
                <w14:lumOff w14:val="15000"/>
              </w14:schemeClr>
            </w14:solidFill>
          </w14:textFill>
        </w:rPr>
        <w:t xml:space="preserve"> </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时</w:t>
      </w:r>
    </w:p>
    <w:p w14:paraId="59445A61">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（三）</w:t>
      </w:r>
      <w:r>
        <w:rPr>
          <w:rFonts w:ascii="Times New Roman" w:hAnsi="Times New Roman" w:cs="Times New Roman"/>
          <w:b/>
          <w:bCs/>
          <w:color w:val="262626" w:themeColor="text1" w:themeTint="D9"/>
          <w:sz w:val="22"/>
          <w14:textFill>
            <w14:solidFill>
              <w14:schemeClr w14:val="tx1">
                <w14:lumMod w14:val="85000"/>
                <w14:lumOff w14:val="15000"/>
              </w14:schemeClr>
            </w14:solidFill>
          </w14:textFill>
        </w:rPr>
        <w:t>网上报名方式和程序</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：本次公开出让的采矿权采取网上报名方式：申请人应于报名期限内登录重庆市国有建设用地使用权和矿业权网上交易系统，按规定提交竞买申请，在报名期限内足额交纳竞买保证金，提交报名资料电子档。</w:t>
      </w:r>
    </w:p>
    <w:p w14:paraId="513B28A6">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（四）保证金的交纳详见《出让文件》</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p>
    <w:p w14:paraId="31DC6904">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七、确定竞得人的标准和方法</w:t>
      </w:r>
    </w:p>
    <w:p w14:paraId="05DFA6BC">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本次挂牌出让</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未设置</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底价，采用网上增价报价的方式，按照价高者得原则确定竞得人。挂牌成交后的竞得人按规定即时签订《成交确认书》，成交结果在相关网站公示10个工作日。</w:t>
      </w:r>
    </w:p>
    <w:p w14:paraId="314100C0">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八、风险提示</w:t>
      </w:r>
    </w:p>
    <w:p w14:paraId="25B5CF92">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采矿权现状和出让文件已完全认可并自愿承担所有风险；</w:t>
      </w:r>
    </w:p>
    <w:p w14:paraId="264B818D">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（二）有关该宗采矿权的用地、用水、用电、公路、环保、基础设施等工作，由竞得人自行负责解决并依法完善相关手续；</w:t>
      </w:r>
    </w:p>
    <w:p w14:paraId="161643D4">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（三）若竞得人竞得该宗采矿权后，在办理采矿登记前进行安全、环境评价等认定为不适宜开采的，该宗采矿权按不成交处理。</w:t>
      </w:r>
    </w:p>
    <w:p w14:paraId="022AA862">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九、对交易矿业权异议的处理方式</w:t>
      </w:r>
    </w:p>
    <w:p w14:paraId="34DD3BE1">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对本次出让</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的</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采矿权存有异议</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、投诉或举报</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的，应在公告期截止前以书面方式向</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秀山</w:t>
      </w:r>
      <w:del w:id="46" w:author="A." w:date="2024-10-24T09:05:46Z">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delText>土家族苗族自治</w:delText>
        </w:r>
      </w:del>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县</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规划和自然资源局提出</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联系人：</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麻丽华</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，联系电话：</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023-76895161</w:t>
      </w:r>
      <w:r>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t>）</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。根据所提异议</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、投诉或举报</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的具体情况，</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将</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按照《矿业权出让交易规则》（自然资规〔2023〕1号）等相关规定进行妥善处置。</w:t>
      </w:r>
    </w:p>
    <w:p w14:paraId="25947CDF">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十、违约责任、公共资源交易领域失信联合惩戒相关提示</w:t>
      </w:r>
    </w:p>
    <w:p w14:paraId="3AB6D1B9">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14:paraId="328F47B7">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（二）有下列情形之一的，视为竞买人、竞得人违约，竞得结果无效，并将其列入失信联合惩戒名单、竞买保证金不予退还，出让方有权不再签订出让合同或解除合同：</w:t>
      </w:r>
    </w:p>
    <w:p w14:paraId="37C020DA">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1.竞买人之间串通报价，损害国家利益、社会公共利益或者他人合法权益的；</w:t>
      </w:r>
    </w:p>
    <w:p w14:paraId="744FD612">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2.竞买人弄虚作假，骗取交易资格或竞得的；</w:t>
      </w:r>
    </w:p>
    <w:p w14:paraId="6148E3FC">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3.采取行贿或其他不正当手段竞得的；</w:t>
      </w:r>
    </w:p>
    <w:p w14:paraId="5B389F83">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4.竞得人逾期不签订或者拒绝签订成交确认书的；</w:t>
      </w:r>
    </w:p>
    <w:p w14:paraId="7A776AE7">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5.竞得人逾期不签订或者拒绝签订出让合同的；</w:t>
      </w:r>
    </w:p>
    <w:p w14:paraId="7FB684CB">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6.其他依法应当认定为违约的情形。</w:t>
      </w:r>
    </w:p>
    <w:p w14:paraId="50AE4DC2">
      <w:pPr>
        <w:spacing w:line="400" w:lineRule="exact"/>
        <w:ind w:firstLine="442" w:firstLineChars="200"/>
        <w:rPr>
          <w:rFonts w:ascii="Times New Roman" w:hAnsi="Times New Roman" w:cs="Times New Roman"/>
          <w:b/>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b/>
          <w:color w:val="262626" w:themeColor="text1" w:themeTint="D9"/>
          <w:sz w:val="22"/>
          <w14:textFill>
            <w14:solidFill>
              <w14:schemeClr w14:val="tx1">
                <w14:lumMod w14:val="85000"/>
                <w14:lumOff w14:val="15000"/>
              </w14:schemeClr>
            </w14:solidFill>
          </w14:textFill>
        </w:rPr>
        <w:t>十一、其他重要提示</w:t>
      </w:r>
    </w:p>
    <w:p w14:paraId="07A5EE7C">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一</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14:paraId="3448E047">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二</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14:paraId="31E497EB">
      <w:pPr>
        <w:spacing w:line="400" w:lineRule="exact"/>
        <w:ind w:firstLine="440" w:firstLineChars="200"/>
        <w:rPr>
          <w:ins w:id="47" w:author="A." w:date="2024-10-24T09:07:15Z"/>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pP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三</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按照相关要求，该采矿权实行“净矿”出让，“净矿”出让工作实施过程中产生的相关费用为1078.323万元，在出让收益外单列，由竞得人另行支付。竞买人在报名前须自行开展必要的现场踏勘，查询相关报告、协议、凭据等资料，了解具体支付方式及转接要求（区县规划自然资源局联系人：麻丽华，联系电话：</w:t>
      </w:r>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023-76895161</w:t>
      </w: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w:t>
      </w:r>
    </w:p>
    <w:p w14:paraId="5BE5E145">
      <w:pPr>
        <w:spacing w:line="400" w:lineRule="exact"/>
        <w:ind w:firstLine="440" w:firstLineChars="200"/>
        <w:rPr>
          <w:rFonts w:ascii="Times New Roman" w:hAnsi="Times New Roman" w:cs="Times New Roman"/>
          <w:color w:val="262626" w:themeColor="text1" w:themeTint="D9"/>
          <w:sz w:val="22"/>
          <w14:textFill>
            <w14:solidFill>
              <w14:schemeClr w14:val="tx1">
                <w14:lumMod w14:val="85000"/>
                <w14:lumOff w14:val="15000"/>
              </w14:schemeClr>
            </w14:solidFill>
          </w14:textFill>
        </w:rPr>
      </w:pPr>
      <w:ins w:id="48" w:author="A." w:date="2024-10-24T09:07:19Z">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w:t>
        </w:r>
      </w:ins>
      <w:ins w:id="49" w:author="A." w:date="2024-10-24T09:07:23Z">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四</w:t>
        </w:r>
      </w:ins>
      <w:ins w:id="50" w:author="A." w:date="2024-10-24T09:07:19Z">
        <w:r>
          <w:rPr>
            <w:rFonts w:hint="eastAsia" w:ascii="Times New Roman" w:hAnsi="Times New Roman" w:cs="Times New Roman"/>
            <w:color w:val="262626" w:themeColor="text1" w:themeTint="D9"/>
            <w:sz w:val="22"/>
            <w:lang w:eastAsia="zh-CN"/>
            <w14:textFill>
              <w14:solidFill>
                <w14:schemeClr w14:val="tx1">
                  <w14:lumMod w14:val="85000"/>
                  <w14:lumOff w14:val="15000"/>
                </w14:schemeClr>
              </w14:solidFill>
            </w14:textFill>
          </w:rPr>
          <w:t>）</w:t>
        </w:r>
      </w:ins>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提交竞买申请即视为竞买人对</w:t>
      </w:r>
      <w:ins w:id="51" w:author="A." w:date="2024-10-24T09:07:29Z">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拟出让</w:t>
        </w:r>
      </w:ins>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采矿权现状、出让文件、采矿权出让合同、实施“净矿”出让费用、政策要求等内容已完全认可并自愿承担所有风险。</w:t>
      </w:r>
    </w:p>
    <w:p w14:paraId="2D7AFC5D">
      <w:pPr>
        <w:spacing w:line="400" w:lineRule="exact"/>
        <w:ind w:firstLine="440" w:firstLineChars="200"/>
        <w:rPr>
          <w:rFonts w:ascii="Times New Roman" w:hAnsi="Times New Roman" w:cs="Times New Roman"/>
          <w:color w:val="262626" w:themeColor="text1" w:themeTint="D9"/>
          <w:kern w:val="0"/>
          <w:sz w:val="22"/>
          <w14:textFill>
            <w14:solidFill>
              <w14:schemeClr w14:val="tx1">
                <w14:lumMod w14:val="85000"/>
                <w14:lumOff w14:val="15000"/>
              </w14:schemeClr>
            </w14:solidFill>
          </w14:textFill>
        </w:rPr>
      </w:pPr>
    </w:p>
    <w:p w14:paraId="56366ABE">
      <w:pPr>
        <w:snapToGrid w:val="0"/>
        <w:spacing w:line="400" w:lineRule="exact"/>
        <w:jc w:val="right"/>
        <w:rPr>
          <w:rFonts w:ascii="Times New Roman" w:hAnsi="Times New Roman" w:eastAsia="方正仿宋_GBK" w:cs="Times New Roman"/>
          <w:color w:val="262626" w:themeColor="text1" w:themeTint="D9"/>
          <w:sz w:val="22"/>
          <w14:textFill>
            <w14:solidFill>
              <w14:schemeClr w14:val="tx1">
                <w14:lumMod w14:val="85000"/>
                <w14:lumOff w14:val="15000"/>
              </w14:schemeClr>
            </w14:solidFill>
          </w14:textFill>
        </w:rPr>
      </w:pPr>
    </w:p>
    <w:p w14:paraId="4032C70E">
      <w:pPr>
        <w:snapToGrid w:val="0"/>
        <w:spacing w:line="400" w:lineRule="exact"/>
        <w:jc w:val="right"/>
        <w:rPr>
          <w:rFonts w:ascii="Times New Roman" w:hAnsi="Times New Roman" w:eastAsia="方正仿宋_GBK"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秀山县</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规划和自然资源局</w:t>
      </w:r>
    </w:p>
    <w:p w14:paraId="7BA6A590">
      <w:pPr>
        <w:snapToGrid w:val="0"/>
        <w:spacing w:line="400" w:lineRule="exact"/>
        <w:jc w:val="center"/>
        <w:rPr>
          <w:rFonts w:ascii="Times New Roman" w:hAnsi="Times New Roman" w:eastAsia="方正仿宋_GBK" w:cs="Times New Roman"/>
          <w:color w:val="262626" w:themeColor="text1" w:themeTint="D9"/>
          <w:sz w:val="22"/>
          <w14:textFill>
            <w14:solidFill>
              <w14:schemeClr w14:val="tx1">
                <w14:lumMod w14:val="85000"/>
                <w14:lumOff w14:val="15000"/>
              </w14:schemeClr>
            </w14:solidFill>
          </w14:textFill>
        </w:rPr>
      </w:pPr>
      <w:r>
        <w:rPr>
          <w:rFonts w:hint="eastAsia" w:ascii="Times New Roman" w:hAnsi="Times New Roman" w:cs="Times New Roman"/>
          <w:color w:val="262626" w:themeColor="text1" w:themeTint="D9"/>
          <w:sz w:val="22"/>
          <w14:textFill>
            <w14:solidFill>
              <w14:schemeClr w14:val="tx1">
                <w14:lumMod w14:val="85000"/>
                <w14:lumOff w14:val="15000"/>
              </w14:schemeClr>
            </w14:solidFill>
          </w14:textFill>
        </w:rPr>
        <w:t xml:space="preserve">                                                                                                </w:t>
      </w:r>
      <w:r>
        <w:rPr>
          <w:rFonts w:ascii="Times New Roman" w:hAnsi="Times New Roman" w:cs="Times New Roman"/>
          <w:color w:val="262626" w:themeColor="text1" w:themeTint="D9"/>
          <w:sz w:val="22"/>
          <w14:textFill>
            <w14:solidFill>
              <w14:schemeClr w14:val="tx1">
                <w14:lumMod w14:val="85000"/>
                <w14:lumOff w14:val="15000"/>
              </w14:schemeClr>
            </w14:solidFill>
          </w14:textFill>
        </w:rPr>
        <w:t xml:space="preserve"> 2024年</w:t>
      </w:r>
      <w:del w:id="52" w:author="A." w:date="2024-10-24T09:07:50Z">
        <w:r>
          <w:rPr>
            <w:rFonts w:hint="default" w:ascii="Times New Roman" w:hAnsi="Times New Roman" w:cs="Times New Roman"/>
            <w:color w:val="262626" w:themeColor="text1" w:themeTint="D9"/>
            <w:sz w:val="22"/>
            <w:lang w:val="en-US"/>
            <w14:textFill>
              <w14:solidFill>
                <w14:schemeClr w14:val="tx1">
                  <w14:lumMod w14:val="85000"/>
                  <w14:lumOff w14:val="15000"/>
                </w14:schemeClr>
              </w14:solidFill>
            </w14:textFill>
          </w:rPr>
          <w:delText>9</w:delText>
        </w:r>
      </w:del>
      <w:ins w:id="53" w:author="A." w:date="2024-10-24T09:07:50Z">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10</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月</w:t>
      </w:r>
      <w:del w:id="54" w:author="A." w:date="2024-10-24T09:07:53Z">
        <w:r>
          <w:rPr>
            <w:rFonts w:hint="default" w:ascii="Times New Roman" w:hAnsi="Times New Roman" w:cs="Times New Roman"/>
            <w:color w:val="262626" w:themeColor="text1" w:themeTint="D9"/>
            <w:sz w:val="22"/>
            <w:lang w:val="en-US"/>
            <w14:textFill>
              <w14:solidFill>
                <w14:schemeClr w14:val="tx1">
                  <w14:lumMod w14:val="85000"/>
                  <w14:lumOff w14:val="15000"/>
                </w14:schemeClr>
              </w14:solidFill>
            </w14:textFill>
          </w:rPr>
          <w:delText xml:space="preserve">   </w:delText>
        </w:r>
      </w:del>
      <w:ins w:id="55" w:author="A." w:date="2024-10-24T09:07:53Z">
        <w:r>
          <w:rPr>
            <w:rFonts w:hint="eastAsia" w:ascii="Times New Roman" w:hAnsi="Times New Roman" w:cs="Times New Roman"/>
            <w:color w:val="262626" w:themeColor="text1" w:themeTint="D9"/>
            <w:sz w:val="22"/>
            <w:lang w:val="en-US" w:eastAsia="zh-CN"/>
            <w14:textFill>
              <w14:solidFill>
                <w14:schemeClr w14:val="tx1">
                  <w14:lumMod w14:val="85000"/>
                  <w14:lumOff w14:val="15000"/>
                </w14:schemeClr>
              </w14:solidFill>
            </w14:textFill>
          </w:rPr>
          <w:t>25</w:t>
        </w:r>
      </w:ins>
      <w:r>
        <w:rPr>
          <w:rFonts w:ascii="Times New Roman" w:hAnsi="Times New Roman" w:cs="Times New Roman"/>
          <w:color w:val="262626" w:themeColor="text1" w:themeTint="D9"/>
          <w:sz w:val="22"/>
          <w14:textFill>
            <w14:solidFill>
              <w14:schemeClr w14:val="tx1">
                <w14:lumMod w14:val="85000"/>
                <w14:lumOff w14:val="15000"/>
              </w14:schemeClr>
            </w14:solidFill>
          </w14:textFill>
        </w:rPr>
        <w:t>日</w:t>
      </w:r>
    </w:p>
    <w:p w14:paraId="4C746783">
      <w:pPr>
        <w:spacing w:line="400" w:lineRule="exact"/>
        <w:rPr>
          <w:rFonts w:ascii="Times New Roman" w:hAnsi="Times New Roman" w:cs="Times New Roman"/>
          <w:color w:val="262626" w:themeColor="text1" w:themeTint="D9"/>
          <w:sz w:val="22"/>
          <w14:textFill>
            <w14:solidFill>
              <w14:schemeClr w14:val="tx1">
                <w14:lumMod w14:val="85000"/>
                <w14:lumOff w14:val="15000"/>
              </w14:schemeClr>
            </w14:solidFill>
          </w14:textFill>
        </w:rPr>
      </w:pPr>
    </w:p>
    <w:sectPr>
      <w:footerReference r:id="rId3" w:type="default"/>
      <w:footerReference r:id="rId4" w:type="even"/>
      <w:pgSz w:w="16838" w:h="11906" w:orient="landscape"/>
      <w:pgMar w:top="1417" w:right="1701" w:bottom="1417" w:left="1701"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2B01E">
    <w:pPr>
      <w:pStyle w:val="6"/>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055C0F">
                          <w:pP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4</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2055C0F">
                    <w:pPr>
                      <w:rPr>
                        <w:rFonts w:asciiTheme="minorEastAsia" w:hAnsiTheme="minorEastAsia" w:cstheme="minorEastAsia"/>
                        <w:sz w:val="28"/>
                        <w:szCs w:val="28"/>
                      </w:rPr>
                    </w:pPr>
                    <w:r>
                      <w:rPr>
                        <w:rFonts w:hint="eastAsia" w:asciiTheme="minorEastAsia" w:hAnsiTheme="minorEastAsia" w:cstheme="minorEastAsia"/>
                        <w:sz w:val="28"/>
                        <w:szCs w:val="28"/>
                      </w:rPr>
                      <w:t xml:space="preserve">— </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4</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3CBC9">
    <w:pPr>
      <w:pStyle w:val="6"/>
      <w:framePr w:wrap="around" w:vAnchor="text" w:hAnchor="margin" w:xAlign="center" w:y="1"/>
      <w:rPr>
        <w:rStyle w:val="12"/>
      </w:rPr>
    </w:pPr>
    <w:r>
      <w:fldChar w:fldCharType="begin"/>
    </w:r>
    <w:r>
      <w:rPr>
        <w:rStyle w:val="12"/>
      </w:rPr>
      <w:instrText xml:space="preserve">PAGE  </w:instrText>
    </w:r>
    <w:r>
      <w:fldChar w:fldCharType="end"/>
    </w:r>
  </w:p>
  <w:p w14:paraId="1745B808">
    <w:pPr>
      <w:pStyle w:val="6"/>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
    <w15:presenceInfo w15:providerId="WPS Office" w15:userId="26867692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0NDU0NDY3MWEyZThlMTM2NzU3ZWMyNmY2YTViNDEifQ=="/>
  </w:docVars>
  <w:rsids>
    <w:rsidRoot w:val="00CA5DC5"/>
    <w:rsid w:val="00035D9C"/>
    <w:rsid w:val="000B2B31"/>
    <w:rsid w:val="0017561B"/>
    <w:rsid w:val="00252251"/>
    <w:rsid w:val="002E4F87"/>
    <w:rsid w:val="003107C4"/>
    <w:rsid w:val="00341AD9"/>
    <w:rsid w:val="00354518"/>
    <w:rsid w:val="00407EA6"/>
    <w:rsid w:val="00426880"/>
    <w:rsid w:val="00426DA0"/>
    <w:rsid w:val="004E1206"/>
    <w:rsid w:val="00592B48"/>
    <w:rsid w:val="005931C7"/>
    <w:rsid w:val="005D2613"/>
    <w:rsid w:val="006742F9"/>
    <w:rsid w:val="00715E19"/>
    <w:rsid w:val="007F637C"/>
    <w:rsid w:val="00852450"/>
    <w:rsid w:val="00853F8C"/>
    <w:rsid w:val="00864766"/>
    <w:rsid w:val="008E377D"/>
    <w:rsid w:val="00927FEB"/>
    <w:rsid w:val="00994674"/>
    <w:rsid w:val="009A692C"/>
    <w:rsid w:val="009E035F"/>
    <w:rsid w:val="009F5A97"/>
    <w:rsid w:val="00B135E5"/>
    <w:rsid w:val="00B30D13"/>
    <w:rsid w:val="00BA6FD0"/>
    <w:rsid w:val="00BC4CE0"/>
    <w:rsid w:val="00C0647F"/>
    <w:rsid w:val="00C84901"/>
    <w:rsid w:val="00CA5DC5"/>
    <w:rsid w:val="00CD7FF6"/>
    <w:rsid w:val="00FE1347"/>
    <w:rsid w:val="015A5410"/>
    <w:rsid w:val="01CB5116"/>
    <w:rsid w:val="02DD369A"/>
    <w:rsid w:val="052B08C7"/>
    <w:rsid w:val="068E47A1"/>
    <w:rsid w:val="09DC3E3D"/>
    <w:rsid w:val="0CC17FE5"/>
    <w:rsid w:val="0DD50E91"/>
    <w:rsid w:val="0E6E1815"/>
    <w:rsid w:val="0FB36DB2"/>
    <w:rsid w:val="0FD9579E"/>
    <w:rsid w:val="178F18B2"/>
    <w:rsid w:val="17C65DC5"/>
    <w:rsid w:val="18ED36CC"/>
    <w:rsid w:val="196D078A"/>
    <w:rsid w:val="1AA03975"/>
    <w:rsid w:val="1BCA0816"/>
    <w:rsid w:val="1EA72953"/>
    <w:rsid w:val="209E087E"/>
    <w:rsid w:val="20CB1326"/>
    <w:rsid w:val="22325614"/>
    <w:rsid w:val="23FB2274"/>
    <w:rsid w:val="25D74E70"/>
    <w:rsid w:val="26C56296"/>
    <w:rsid w:val="2AF92012"/>
    <w:rsid w:val="2E282982"/>
    <w:rsid w:val="2FE14568"/>
    <w:rsid w:val="30730D73"/>
    <w:rsid w:val="330A6277"/>
    <w:rsid w:val="33F42309"/>
    <w:rsid w:val="34100B8E"/>
    <w:rsid w:val="35A340AA"/>
    <w:rsid w:val="36934635"/>
    <w:rsid w:val="3C290BFA"/>
    <w:rsid w:val="3C465B28"/>
    <w:rsid w:val="3CC67290"/>
    <w:rsid w:val="3FC97AF5"/>
    <w:rsid w:val="403939C9"/>
    <w:rsid w:val="453F4237"/>
    <w:rsid w:val="47490461"/>
    <w:rsid w:val="479211A7"/>
    <w:rsid w:val="4AAC2EBF"/>
    <w:rsid w:val="4DC4643F"/>
    <w:rsid w:val="50765819"/>
    <w:rsid w:val="50B41F1C"/>
    <w:rsid w:val="51400C00"/>
    <w:rsid w:val="5462674B"/>
    <w:rsid w:val="555A3E9D"/>
    <w:rsid w:val="57B9478B"/>
    <w:rsid w:val="58172EE5"/>
    <w:rsid w:val="587F0FBC"/>
    <w:rsid w:val="58FC03C6"/>
    <w:rsid w:val="5A045965"/>
    <w:rsid w:val="5A52294A"/>
    <w:rsid w:val="5BA21BCC"/>
    <w:rsid w:val="5E137694"/>
    <w:rsid w:val="60AF5301"/>
    <w:rsid w:val="61D13B9A"/>
    <w:rsid w:val="63583F83"/>
    <w:rsid w:val="63774D2F"/>
    <w:rsid w:val="64E04726"/>
    <w:rsid w:val="68FB50F3"/>
    <w:rsid w:val="69561B06"/>
    <w:rsid w:val="69CE7668"/>
    <w:rsid w:val="6B3D48D3"/>
    <w:rsid w:val="6D874296"/>
    <w:rsid w:val="6E134939"/>
    <w:rsid w:val="6EDA6611"/>
    <w:rsid w:val="73883B51"/>
    <w:rsid w:val="74BA53AD"/>
    <w:rsid w:val="78C03D02"/>
    <w:rsid w:val="79224ECF"/>
    <w:rsid w:val="79BF5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link w:val="17"/>
    <w:qFormat/>
    <w:uiPriority w:val="0"/>
    <w:pPr>
      <w:jc w:val="left"/>
    </w:pPr>
  </w:style>
  <w:style w:type="paragraph" w:styleId="4">
    <w:name w:val="Body Text"/>
    <w:basedOn w:val="1"/>
    <w:next w:val="1"/>
    <w:qFormat/>
    <w:uiPriority w:val="0"/>
    <w:pPr>
      <w:jc w:val="center"/>
    </w:pPr>
    <w:rPr>
      <w:rFonts w:eastAsia="黑体"/>
      <w:sz w:val="44"/>
      <w:szCs w:val="24"/>
    </w:rPr>
  </w:style>
  <w:style w:type="paragraph" w:styleId="5">
    <w:name w:val="Balloon Text"/>
    <w:basedOn w:val="1"/>
    <w:link w:val="16"/>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qFormat/>
    <w:uiPriority w:val="0"/>
    <w:rPr>
      <w:b/>
      <w:bCs/>
    </w:rPr>
  </w:style>
  <w:style w:type="paragraph" w:styleId="9">
    <w:name w:val="Body Text First Indent"/>
    <w:basedOn w:val="4"/>
    <w:qFormat/>
    <w:uiPriority w:val="0"/>
    <w:pPr>
      <w:ind w:firstLine="420" w:firstLineChars="100"/>
    </w:pPr>
  </w:style>
  <w:style w:type="character" w:styleId="12">
    <w:name w:val="page number"/>
    <w:basedOn w:val="11"/>
    <w:qFormat/>
    <w:uiPriority w:val="0"/>
  </w:style>
  <w:style w:type="character" w:styleId="13">
    <w:name w:val="annotation reference"/>
    <w:basedOn w:val="11"/>
    <w:qFormat/>
    <w:uiPriority w:val="0"/>
    <w:rPr>
      <w:sz w:val="21"/>
      <w:szCs w:val="21"/>
    </w:rPr>
  </w:style>
  <w:style w:type="character" w:customStyle="1" w:styleId="14">
    <w:name w:val="页眉 Char"/>
    <w:basedOn w:val="11"/>
    <w:link w:val="7"/>
    <w:qFormat/>
    <w:uiPriority w:val="0"/>
    <w:rPr>
      <w:rFonts w:asciiTheme="minorHAnsi" w:hAnsiTheme="minorHAnsi" w:eastAsiaTheme="minorEastAsia" w:cstheme="minorBidi"/>
      <w:kern w:val="2"/>
      <w:sz w:val="18"/>
      <w:szCs w:val="18"/>
    </w:rPr>
  </w:style>
  <w:style w:type="paragraph" w:customStyle="1" w:styleId="15">
    <w:name w:val="报告正文"/>
    <w:basedOn w:val="9"/>
    <w:qFormat/>
    <w:uiPriority w:val="0"/>
    <w:pPr>
      <w:spacing w:line="360" w:lineRule="auto"/>
      <w:ind w:firstLine="480" w:firstLineChars="200"/>
    </w:pPr>
    <w:rPr>
      <w:rFonts w:ascii="宋体" w:hAnsi="宋体"/>
      <w:sz w:val="24"/>
    </w:rPr>
  </w:style>
  <w:style w:type="character" w:customStyle="1" w:styleId="16">
    <w:name w:val="批注框文本 Char"/>
    <w:basedOn w:val="11"/>
    <w:link w:val="5"/>
    <w:qFormat/>
    <w:uiPriority w:val="0"/>
    <w:rPr>
      <w:rFonts w:asciiTheme="minorHAnsi" w:hAnsiTheme="minorHAnsi" w:eastAsiaTheme="minorEastAsia" w:cstheme="minorBidi"/>
      <w:kern w:val="2"/>
      <w:sz w:val="18"/>
      <w:szCs w:val="18"/>
    </w:rPr>
  </w:style>
  <w:style w:type="character" w:customStyle="1" w:styleId="17">
    <w:name w:val="批注文字 Char"/>
    <w:basedOn w:val="11"/>
    <w:link w:val="3"/>
    <w:qFormat/>
    <w:uiPriority w:val="0"/>
    <w:rPr>
      <w:rFonts w:asciiTheme="minorHAnsi" w:hAnsiTheme="minorHAnsi" w:eastAsiaTheme="minorEastAsia" w:cstheme="minorBidi"/>
      <w:kern w:val="2"/>
      <w:sz w:val="21"/>
      <w:szCs w:val="22"/>
    </w:rPr>
  </w:style>
  <w:style w:type="character" w:customStyle="1" w:styleId="18">
    <w:name w:val="批注主题 Char"/>
    <w:basedOn w:val="17"/>
    <w:link w:val="8"/>
    <w:qFormat/>
    <w:uiPriority w:val="0"/>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2444</Words>
  <Characters>2771</Characters>
  <Lines>21</Lines>
  <Paragraphs>5</Paragraphs>
  <TotalTime>9</TotalTime>
  <ScaleCrop>false</ScaleCrop>
  <LinksUpToDate>false</LinksUpToDate>
  <CharactersWithSpaces>2940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cp:lastModifiedBy>
  <cp:lastPrinted>2024-10-24T01:09:56Z</cp:lastPrinted>
  <dcterms:modified xsi:type="dcterms:W3CDTF">2024-10-24T01:10:00Z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C6DD9F14F0F145BD8E1B3CA4C15F717E_13</vt:lpwstr>
  </property>
</Properties>
</file>