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ins w:id="0" w:author="A." w:date="2024-10-24T09:34:03Z"/>
          <w:rFonts w:hint="eastAsia" w:ascii="Times New Roman" w:hAnsi="Times New Roman" w:eastAsia="方正小标宋_GBK" w:cs="Times New Roman"/>
          <w:color w:val="000000" w:themeColor="text1"/>
          <w:sz w:val="28"/>
          <w:szCs w:val="28"/>
          <w14:textFill>
            <w14:solidFill>
              <w14:schemeClr w14:val="tx1"/>
            </w14:solidFill>
          </w14:textFill>
        </w:rPr>
      </w:pPr>
    </w:p>
    <w:p>
      <w:pPr>
        <w:snapToGrid w:val="0"/>
        <w:jc w:val="center"/>
        <w:rPr>
          <w:rFonts w:ascii="Times New Roman" w:hAnsi="Times New Roman" w:eastAsia="方正小标宋_GBK" w:cs="Times New Roman"/>
          <w:color w:val="000000" w:themeColor="text1"/>
          <w:sz w:val="28"/>
          <w:szCs w:val="28"/>
          <w14:textFill>
            <w14:solidFill>
              <w14:schemeClr w14:val="tx1"/>
            </w14:solidFill>
          </w14:textFill>
        </w:rPr>
      </w:pPr>
      <w:r>
        <w:rPr>
          <w:rFonts w:hint="eastAsia" w:ascii="Times New Roman" w:hAnsi="Times New Roman" w:eastAsia="方正小标宋_GBK" w:cs="Times New Roman"/>
          <w:color w:val="000000" w:themeColor="text1"/>
          <w:sz w:val="28"/>
          <w:szCs w:val="28"/>
          <w14:textFill>
            <w14:solidFill>
              <w14:schemeClr w14:val="tx1"/>
            </w14:solidFill>
          </w14:textFill>
        </w:rPr>
        <w:t>秀山县官庄街道望高村杉木园组建筑石料用灰岩</w:t>
      </w:r>
      <w:r>
        <w:rPr>
          <w:rFonts w:ascii="Times New Roman" w:hAnsi="Times New Roman" w:eastAsia="方正小标宋_GBK" w:cs="Times New Roman"/>
          <w:color w:val="000000" w:themeColor="text1"/>
          <w:sz w:val="28"/>
          <w:szCs w:val="28"/>
          <w14:textFill>
            <w14:solidFill>
              <w14:schemeClr w14:val="tx1"/>
            </w14:solidFill>
          </w14:textFill>
        </w:rPr>
        <w:t>采矿权挂牌出让文件</w:t>
      </w:r>
    </w:p>
    <w:p>
      <w:pPr>
        <w:wordWrap w:val="0"/>
        <w:spacing w:line="400" w:lineRule="exact"/>
        <w:jc w:val="right"/>
        <w:rPr>
          <w:rFonts w:ascii="Times New Roman" w:hAnsi="Times New Roman" w:eastAsia="宋体" w:cs="Times New Roman"/>
          <w:b/>
          <w:color w:val="000000" w:themeColor="text1"/>
          <w:sz w:val="22"/>
          <w14:textFill>
            <w14:solidFill>
              <w14:schemeClr w14:val="tx1"/>
            </w14:solidFill>
          </w14:textFill>
        </w:rPr>
      </w:pPr>
    </w:p>
    <w:p>
      <w:pPr>
        <w:wordWrap w:val="0"/>
        <w:spacing w:line="360" w:lineRule="exact"/>
        <w:jc w:val="right"/>
        <w:rPr>
          <w:rFonts w:ascii="Times New Roman" w:hAnsi="Times New Roman" w:eastAsia="方正仿宋_GBK" w:cs="Times New Roman"/>
          <w:b/>
          <w:color w:val="000000" w:themeColor="text1"/>
          <w:szCs w:val="21"/>
          <w14:textFill>
            <w14:solidFill>
              <w14:schemeClr w14:val="tx1"/>
            </w14:solidFill>
          </w14:textFill>
        </w:rPr>
      </w:pPr>
      <w:r>
        <w:rPr>
          <w:rFonts w:ascii="Times New Roman" w:hAnsi="Times New Roman" w:eastAsia="方正仿宋_GBK" w:cs="Times New Roman"/>
          <w:b/>
          <w:color w:val="000000" w:themeColor="text1"/>
          <w:szCs w:val="21"/>
          <w14:textFill>
            <w14:solidFill>
              <w14:schemeClr w14:val="tx1"/>
            </w14:solidFill>
          </w14:textFill>
        </w:rPr>
        <w:t>公告序号：</w:t>
      </w:r>
      <w:del w:id="1" w:author="A." w:date="2024-10-24T09:10:23Z">
        <w:r>
          <w:rPr>
            <w:rFonts w:ascii="Times New Roman" w:hAnsi="Times New Roman" w:eastAsia="方正仿宋_GBK" w:cs="Times New Roman"/>
            <w:b/>
            <w:color w:val="000000" w:themeColor="text1"/>
            <w:szCs w:val="21"/>
            <w:u w:val="single"/>
            <w14:textFill>
              <w14:solidFill>
                <w14:schemeClr w14:val="tx1"/>
              </w14:solidFill>
            </w14:textFill>
          </w:rPr>
          <w:delText xml:space="preserve"> </w:delText>
        </w:r>
      </w:del>
      <w:r>
        <w:rPr>
          <w:rFonts w:hint="eastAsia" w:ascii="Times New Roman" w:hAnsi="Times New Roman" w:eastAsia="方正仿宋_GBK" w:cs="Times New Roman"/>
          <w:b/>
          <w:color w:val="000000" w:themeColor="text1"/>
          <w:szCs w:val="21"/>
          <w:u w:val="single"/>
          <w:lang w:val="en-US" w:eastAsia="zh-CN"/>
          <w14:textFill>
            <w14:solidFill>
              <w14:schemeClr w14:val="tx1"/>
            </w14:solidFill>
          </w14:textFill>
        </w:rPr>
        <w:t>XSGC202403</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000000" w:themeColor="text1"/>
          <w:szCs w:val="21"/>
          <w14:textFill>
            <w14:solidFill>
              <w14:schemeClr w14:val="tx1"/>
            </w14:solidFill>
          </w14:textFill>
        </w:rPr>
        <w:t>秀山县</w:t>
      </w:r>
      <w:r>
        <w:rPr>
          <w:rFonts w:ascii="Times New Roman" w:hAnsi="Times New Roman" w:eastAsia="方正仿宋_GBK" w:cs="Times New Roman"/>
          <w:color w:val="000000" w:themeColor="text1"/>
          <w:szCs w:val="21"/>
          <w14:textFill>
            <w14:solidFill>
              <w14:schemeClr w14:val="tx1"/>
            </w14:solidFill>
          </w14:textFill>
        </w:rPr>
        <w:t>规划和自然资源局决定公开挂牌出让以下采矿权，并委托重庆市公共资源交易中心负责公开出让交易环节的组织实施，本次公开出让的采矿权采用网上交易方式。</w:t>
      </w:r>
    </w:p>
    <w:p>
      <w:pPr>
        <w:spacing w:line="360" w:lineRule="exact"/>
        <w:ind w:firstLine="420" w:firstLineChars="200"/>
        <w:rPr>
          <w:rFonts w:ascii="Times New Roman" w:hAnsi="Times New Roman" w:eastAsia="方正黑体_GBK" w:cs="Times New Roman"/>
          <w:color w:val="000000" w:themeColor="text1"/>
          <w:kern w:val="0"/>
          <w:szCs w:val="21"/>
          <w14:textFill>
            <w14:solidFill>
              <w14:schemeClr w14:val="tx1"/>
            </w14:solidFill>
          </w14:textFill>
        </w:rPr>
      </w:pPr>
      <w:r>
        <w:rPr>
          <w:rFonts w:ascii="Times New Roman" w:hAnsi="Times New Roman" w:eastAsia="方正黑体_GBK" w:cs="Times New Roman"/>
          <w:color w:val="000000" w:themeColor="text1"/>
          <w:kern w:val="0"/>
          <w:szCs w:val="21"/>
          <w14:textFill>
            <w14:solidFill>
              <w14:schemeClr w14:val="tx1"/>
            </w14:solidFill>
          </w14:textFill>
        </w:rPr>
        <w:t>一、出让采矿权基本情况</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（一）公告时间：2024年</w:t>
      </w:r>
      <w:del w:id="2" w:author="A." w:date="2024-10-24T09:11:36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3" w:author="A." w:date="2024-10-24T09:11:36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w:t>
        </w:r>
      </w:ins>
      <w:ins w:id="4" w:author="A." w:date="2024-10-24T09:11:37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0</w:t>
        </w:r>
      </w:ins>
      <w:r>
        <w:rPr>
          <w:rFonts w:ascii="Times New Roman" w:hAnsi="Times New Roman" w:eastAsia="方正仿宋_GBK" w:cs="Times New Roman"/>
          <w:color w:val="000000" w:themeColor="text1"/>
          <w:szCs w:val="21"/>
          <w14:textFill>
            <w14:solidFill>
              <w14:schemeClr w14:val="tx1"/>
            </w14:solidFill>
          </w14:textFill>
        </w:rPr>
        <w:t>月</w:t>
      </w:r>
      <w:del w:id="5" w:author="A." w:date="2024-10-24T09:11:40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6" w:author="A." w:date="2024-10-24T09:11:40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2</w:t>
        </w:r>
      </w:ins>
      <w:ins w:id="7" w:author="A." w:date="2024-10-24T09:11:41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5</w:t>
        </w:r>
      </w:ins>
      <w:r>
        <w:rPr>
          <w:rFonts w:ascii="Times New Roman" w:hAnsi="Times New Roman" w:eastAsia="方正仿宋_GBK" w:cs="Times New Roman"/>
          <w:color w:val="000000" w:themeColor="text1"/>
          <w:szCs w:val="21"/>
          <w14:textFill>
            <w14:solidFill>
              <w14:schemeClr w14:val="tx1"/>
            </w14:solidFill>
          </w14:textFill>
        </w:rPr>
        <w:t>日-2024年</w:t>
      </w:r>
      <w:del w:id="8" w:author="A." w:date="2024-10-24T09:11:46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9" w:author="A." w:date="2024-10-24T09:11:46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11</w:t>
        </w:r>
      </w:ins>
      <w:r>
        <w:rPr>
          <w:rFonts w:ascii="Times New Roman" w:hAnsi="Times New Roman" w:eastAsia="方正仿宋_GBK" w:cs="Times New Roman"/>
          <w:color w:val="000000" w:themeColor="text1"/>
          <w:szCs w:val="21"/>
          <w14:textFill>
            <w14:solidFill>
              <w14:schemeClr w14:val="tx1"/>
            </w14:solidFill>
          </w14:textFill>
        </w:rPr>
        <w:t>月</w:t>
      </w:r>
      <w:del w:id="10" w:author="A." w:date="2024-10-24T09:11:51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11" w:author="A." w:date="2024-10-24T09:11:51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21</w:t>
        </w:r>
      </w:ins>
      <w:r>
        <w:rPr>
          <w:rFonts w:ascii="Times New Roman" w:hAnsi="Times New Roman" w:eastAsia="方正仿宋_GBK" w:cs="Times New Roman"/>
          <w:color w:val="000000" w:themeColor="text1"/>
          <w:szCs w:val="21"/>
          <w14:textFill>
            <w14:solidFill>
              <w14:schemeClr w14:val="tx1"/>
            </w14:solidFill>
          </w14:textFill>
        </w:rPr>
        <w:t>日；</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（二）采矿权名称（暂定名）：</w:t>
      </w:r>
      <w:r>
        <w:rPr>
          <w:rFonts w:hint="eastAsia" w:ascii="Times New Roman" w:hAnsi="Times New Roman" w:eastAsia="方正仿宋_GBK" w:cs="Times New Roman"/>
          <w:color w:val="000000" w:themeColor="text1"/>
          <w:szCs w:val="21"/>
          <w14:textFill>
            <w14:solidFill>
              <w14:schemeClr w14:val="tx1"/>
            </w14:solidFill>
          </w14:textFill>
        </w:rPr>
        <w:t>秀山县官庄街道望高村杉木园组建筑石料用灰岩</w:t>
      </w:r>
      <w:r>
        <w:rPr>
          <w:rFonts w:ascii="Times New Roman" w:hAnsi="Times New Roman" w:eastAsia="方正仿宋_GBK" w:cs="Times New Roman"/>
          <w:color w:val="000000" w:themeColor="text1"/>
          <w:szCs w:val="21"/>
          <w14:textFill>
            <w14:solidFill>
              <w14:schemeClr w14:val="tx1"/>
            </w14:solidFill>
          </w14:textFill>
        </w:rPr>
        <w:t xml:space="preserve"> ；</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 xml:space="preserve">（三）矿山地址： </w:t>
      </w:r>
      <w:r>
        <w:rPr>
          <w:rFonts w:hint="eastAsia" w:ascii="Times New Roman" w:hAnsi="Times New Roman" w:eastAsia="方正仿宋_GBK" w:cs="Times New Roman"/>
          <w:color w:val="000000" w:themeColor="text1"/>
          <w:szCs w:val="21"/>
          <w14:textFill>
            <w14:solidFill>
              <w14:schemeClr w14:val="tx1"/>
            </w14:solidFill>
          </w14:textFill>
        </w:rPr>
        <w:t>秀山县官庄街道望高村杉木园</w:t>
      </w:r>
      <w:r>
        <w:rPr>
          <w:rFonts w:ascii="Times New Roman" w:hAnsi="Times New Roman" w:eastAsia="方正仿宋_GBK" w:cs="Times New Roman"/>
          <w:color w:val="000000" w:themeColor="text1"/>
          <w:szCs w:val="21"/>
          <w14:textFill>
            <w14:solidFill>
              <w14:schemeClr w14:val="tx1"/>
            </w14:solidFill>
          </w14:textFill>
        </w:rPr>
        <w:t>组 ；</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 xml:space="preserve">（四）矿区面积： </w:t>
      </w:r>
      <w:r>
        <w:rPr>
          <w:rFonts w:hint="eastAsia" w:ascii="Times New Roman" w:hAnsi="Times New Roman" w:eastAsia="方正仿宋_GBK" w:cs="Times New Roman"/>
          <w:color w:val="000000" w:themeColor="text1"/>
          <w:szCs w:val="21"/>
          <w14:textFill>
            <w14:solidFill>
              <w14:schemeClr w14:val="tx1"/>
            </w14:solidFill>
          </w14:textFill>
        </w:rPr>
        <w:t>0.0389平方公里</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 xml:space="preserve">（五）开采标高： </w:t>
      </w:r>
      <w:r>
        <w:rPr>
          <w:rFonts w:hint="eastAsia" w:ascii="Times New Roman" w:hAnsi="Times New Roman" w:eastAsia="方正仿宋_GBK" w:cs="Times New Roman"/>
          <w:color w:val="000000" w:themeColor="text1"/>
          <w:szCs w:val="21"/>
          <w14:textFill>
            <w14:solidFill>
              <w14:schemeClr w14:val="tx1"/>
            </w14:solidFill>
          </w14:textFill>
        </w:rPr>
        <w:t xml:space="preserve"> +492.5m~+415m </w:t>
      </w:r>
      <w:r>
        <w:rPr>
          <w:rFonts w:ascii="Times New Roman" w:hAnsi="Times New Roman" w:eastAsia="方正仿宋_GBK" w:cs="Times New Roman"/>
          <w:color w:val="000000" w:themeColor="text1"/>
          <w:szCs w:val="21"/>
          <w14:textFill>
            <w14:solidFill>
              <w14:schemeClr w14:val="tx1"/>
            </w14:solidFill>
          </w14:textFill>
        </w:rPr>
        <w:t xml:space="preserve"> ； </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 xml:space="preserve">（六）开采矿种： </w:t>
      </w:r>
      <w:r>
        <w:rPr>
          <w:rFonts w:hint="eastAsia" w:ascii="Times New Roman" w:hAnsi="Times New Roman" w:eastAsia="方正仿宋_GBK" w:cs="Times New Roman"/>
          <w:color w:val="000000" w:themeColor="text1"/>
          <w:szCs w:val="21"/>
          <w14:textFill>
            <w14:solidFill>
              <w14:schemeClr w14:val="tx1"/>
            </w14:solidFill>
          </w14:textFill>
        </w:rPr>
        <w:t>建筑石料用灰岩</w:t>
      </w:r>
      <w:r>
        <w:rPr>
          <w:rFonts w:ascii="Times New Roman" w:hAnsi="Times New Roman" w:eastAsia="方正仿宋_GBK" w:cs="Times New Roman"/>
          <w:color w:val="000000" w:themeColor="text1"/>
          <w:szCs w:val="21"/>
          <w14:textFill>
            <w14:solidFill>
              <w14:schemeClr w14:val="tx1"/>
            </w14:solidFill>
          </w14:textFill>
        </w:rPr>
        <w:t xml:space="preserve"> ；</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 xml:space="preserve">（七）资源储量： </w:t>
      </w:r>
      <w:r>
        <w:rPr>
          <w:rFonts w:hint="eastAsia" w:ascii="Times New Roman" w:hAnsi="Times New Roman" w:eastAsia="方正仿宋_GBK" w:cs="Times New Roman"/>
          <w:color w:val="000000" w:themeColor="text1"/>
          <w:szCs w:val="21"/>
          <w14:textFill>
            <w14:solidFill>
              <w14:schemeClr w14:val="tx1"/>
            </w14:solidFill>
          </w14:textFill>
        </w:rPr>
        <w:t>242.7万吨</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（八）拟</w:t>
      </w:r>
      <w:r>
        <w:rPr>
          <w:rFonts w:hint="eastAsia" w:ascii="Times New Roman" w:hAnsi="Times New Roman" w:eastAsia="方正仿宋_GBK" w:cs="Times New Roman"/>
          <w:color w:val="000000" w:themeColor="text1"/>
          <w:szCs w:val="21"/>
          <w14:textFill>
            <w14:solidFill>
              <w14:schemeClr w14:val="tx1"/>
            </w14:solidFill>
          </w14:textFill>
        </w:rPr>
        <w:t>建设</w:t>
      </w:r>
      <w:r>
        <w:rPr>
          <w:rFonts w:ascii="Times New Roman" w:hAnsi="Times New Roman" w:eastAsia="方正仿宋_GBK" w:cs="Times New Roman"/>
          <w:color w:val="000000" w:themeColor="text1"/>
          <w:szCs w:val="21"/>
          <w14:textFill>
            <w14:solidFill>
              <w14:schemeClr w14:val="tx1"/>
            </w14:solidFill>
          </w14:textFill>
        </w:rPr>
        <w:t xml:space="preserve">生产规模： </w:t>
      </w:r>
      <w:r>
        <w:rPr>
          <w:rFonts w:hint="eastAsia" w:ascii="Times New Roman" w:hAnsi="Times New Roman" w:eastAsia="方正仿宋_GBK" w:cs="Times New Roman"/>
          <w:color w:val="000000" w:themeColor="text1"/>
          <w:szCs w:val="21"/>
          <w14:textFill>
            <w14:solidFill>
              <w14:schemeClr w14:val="tx1"/>
            </w14:solidFill>
          </w14:textFill>
        </w:rPr>
        <w:t>51万吨/年</w:t>
      </w:r>
      <w:r>
        <w:rPr>
          <w:rFonts w:ascii="Times New Roman" w:hAnsi="Times New Roman" w:eastAsia="方正仿宋_GBK" w:cs="Times New Roman"/>
          <w:color w:val="000000" w:themeColor="text1"/>
          <w:szCs w:val="21"/>
          <w14:textFill>
            <w14:solidFill>
              <w14:schemeClr w14:val="tx1"/>
            </w14:solidFill>
          </w14:textFill>
        </w:rPr>
        <w:t xml:space="preserve"> ；</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 xml:space="preserve">（九）出让年限： </w:t>
      </w:r>
      <w:r>
        <w:rPr>
          <w:rFonts w:hint="eastAsia" w:ascii="Times New Roman" w:hAnsi="Times New Roman" w:eastAsia="方正仿宋_GBK" w:cs="Times New Roman"/>
          <w:color w:val="000000" w:themeColor="text1"/>
          <w:szCs w:val="21"/>
          <w14:textFill>
            <w14:solidFill>
              <w14:schemeClr w14:val="tx1"/>
            </w14:solidFill>
          </w14:textFill>
        </w:rPr>
        <w:t>3.4年</w:t>
      </w:r>
      <w:r>
        <w:rPr>
          <w:rFonts w:ascii="Times New Roman" w:hAnsi="Times New Roman" w:eastAsia="方正仿宋_GBK" w:cs="Times New Roman"/>
          <w:color w:val="000000" w:themeColor="text1"/>
          <w:szCs w:val="21"/>
          <w14:textFill>
            <w14:solidFill>
              <w14:schemeClr w14:val="tx1"/>
            </w14:solidFill>
          </w14:textFill>
        </w:rPr>
        <w:t xml:space="preserve"> ；</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 xml:space="preserve">（十）出让收益起始价： </w:t>
      </w:r>
      <w:r>
        <w:rPr>
          <w:rFonts w:hint="eastAsia" w:ascii="Times New Roman" w:hAnsi="Times New Roman" w:eastAsia="方正仿宋_GBK" w:cs="Times New Roman"/>
          <w:color w:val="000000" w:themeColor="text1"/>
          <w:szCs w:val="21"/>
          <w14:textFill>
            <w14:solidFill>
              <w14:schemeClr w14:val="tx1"/>
            </w14:solidFill>
          </w14:textFill>
        </w:rPr>
        <w:t>514.52万元</w:t>
      </w:r>
      <w:r>
        <w:rPr>
          <w:rFonts w:ascii="Times New Roman" w:hAnsi="Times New Roman" w:eastAsia="方正仿宋_GBK" w:cs="Times New Roman"/>
          <w:color w:val="000000" w:themeColor="text1"/>
          <w:szCs w:val="21"/>
          <w14:textFill>
            <w14:solidFill>
              <w14:schemeClr w14:val="tx1"/>
            </w14:solidFill>
          </w14:textFill>
        </w:rPr>
        <w:t xml:space="preserve"> ；</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（十一）矿区范围坐标（2000坐标系）：</w:t>
      </w:r>
    </w:p>
    <w:tbl>
      <w:tblPr>
        <w:tblStyle w:val="11"/>
        <w:tblpPr w:leftFromText="180" w:rightFromText="180" w:vertAnchor="text" w:horzAnchor="page" w:tblpXSpec="center" w:tblpY="102"/>
        <w:tblOverlap w:val="never"/>
        <w:tblW w:w="8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1578"/>
        <w:gridCol w:w="1785"/>
        <w:gridCol w:w="1032"/>
        <w:gridCol w:w="1533"/>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widowControl/>
              <w:spacing w:line="360" w:lineRule="exact"/>
              <w:jc w:val="center"/>
              <w:textAlignment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ascii="Times New Roman" w:hAnsi="Times New Roman" w:eastAsia="方正仿宋_GBK" w:cs="Times New Roman"/>
                <w:color w:val="000000" w:themeColor="text1"/>
                <w:kern w:val="0"/>
                <w:szCs w:val="21"/>
                <w:lang w:bidi="ar"/>
                <w14:textFill>
                  <w14:solidFill>
                    <w14:schemeClr w14:val="tx1"/>
                  </w14:solidFill>
                </w14:textFill>
              </w:rPr>
              <w:t>拐点</w:t>
            </w:r>
          </w:p>
        </w:tc>
        <w:tc>
          <w:tcPr>
            <w:tcW w:w="1578" w:type="dxa"/>
            <w:vAlign w:val="center"/>
          </w:tcPr>
          <w:p>
            <w:pPr>
              <w:snapToGrid w:val="0"/>
              <w:spacing w:line="360" w:lineRule="exact"/>
              <w:jc w:val="center"/>
              <w:rPr>
                <w:rFonts w:ascii="Times New Roman" w:hAnsi="Times New Roman" w:eastAsia="方正仿宋_GBK" w:cs="Times New Roman"/>
                <w:bCs/>
                <w:color w:val="000000" w:themeColor="text1"/>
                <w:szCs w:val="21"/>
                <w14:textFill>
                  <w14:solidFill>
                    <w14:schemeClr w14:val="tx1"/>
                  </w14:solidFill>
                </w14:textFill>
              </w:rPr>
            </w:pPr>
            <w:r>
              <w:rPr>
                <w:rFonts w:ascii="Times New Roman" w:hAnsi="Times New Roman" w:eastAsia="方正仿宋_GBK" w:cs="Times New Roman"/>
                <w:bCs/>
                <w:color w:val="000000" w:themeColor="text1"/>
                <w:szCs w:val="21"/>
                <w14:textFill>
                  <w14:solidFill>
                    <w14:schemeClr w14:val="tx1"/>
                  </w14:solidFill>
                </w14:textFill>
              </w:rPr>
              <w:t>X</w:t>
            </w:r>
          </w:p>
        </w:tc>
        <w:tc>
          <w:tcPr>
            <w:tcW w:w="1785" w:type="dxa"/>
            <w:vAlign w:val="center"/>
          </w:tcPr>
          <w:p>
            <w:pPr>
              <w:snapToGrid w:val="0"/>
              <w:spacing w:line="360" w:lineRule="exact"/>
              <w:jc w:val="center"/>
              <w:rPr>
                <w:rFonts w:ascii="Times New Roman" w:hAnsi="Times New Roman" w:eastAsia="方正仿宋_GBK" w:cs="Times New Roman"/>
                <w:bCs/>
                <w:color w:val="000000" w:themeColor="text1"/>
                <w:szCs w:val="21"/>
                <w14:textFill>
                  <w14:solidFill>
                    <w14:schemeClr w14:val="tx1"/>
                  </w14:solidFill>
                </w14:textFill>
              </w:rPr>
            </w:pPr>
            <w:r>
              <w:rPr>
                <w:rFonts w:ascii="Times New Roman" w:hAnsi="Times New Roman" w:eastAsia="方正仿宋_GBK" w:cs="Times New Roman"/>
                <w:bCs/>
                <w:color w:val="000000" w:themeColor="text1"/>
                <w:szCs w:val="21"/>
                <w14:textFill>
                  <w14:solidFill>
                    <w14:schemeClr w14:val="tx1"/>
                  </w14:solidFill>
                </w14:textFill>
              </w:rPr>
              <w:t>Y</w:t>
            </w:r>
          </w:p>
        </w:tc>
        <w:tc>
          <w:tcPr>
            <w:tcW w:w="1032" w:type="dxa"/>
            <w:vAlign w:val="center"/>
          </w:tcPr>
          <w:p>
            <w:pPr>
              <w:snapToGrid w:val="0"/>
              <w:spacing w:line="360" w:lineRule="exact"/>
              <w:ind w:right="-82" w:rightChars="-39"/>
              <w:jc w:val="center"/>
              <w:rPr>
                <w:rFonts w:ascii="Times New Roman" w:hAnsi="Times New Roman" w:eastAsia="方正仿宋_GBK" w:cs="Times New Roman"/>
                <w:bCs/>
                <w:color w:val="000000" w:themeColor="text1"/>
                <w:szCs w:val="21"/>
                <w14:textFill>
                  <w14:solidFill>
                    <w14:schemeClr w14:val="tx1"/>
                  </w14:solidFill>
                </w14:textFill>
              </w:rPr>
            </w:pPr>
            <w:r>
              <w:rPr>
                <w:rFonts w:ascii="Times New Roman" w:hAnsi="Times New Roman" w:eastAsia="方正仿宋_GBK" w:cs="Times New Roman"/>
                <w:bCs/>
                <w:color w:val="000000" w:themeColor="text1"/>
                <w:szCs w:val="21"/>
                <w14:textFill>
                  <w14:solidFill>
                    <w14:schemeClr w14:val="tx1"/>
                  </w14:solidFill>
                </w14:textFill>
              </w:rPr>
              <w:t>拐点</w:t>
            </w:r>
          </w:p>
        </w:tc>
        <w:tc>
          <w:tcPr>
            <w:tcW w:w="1533" w:type="dxa"/>
            <w:vAlign w:val="center"/>
          </w:tcPr>
          <w:p>
            <w:pPr>
              <w:snapToGrid w:val="0"/>
              <w:spacing w:line="360" w:lineRule="exact"/>
              <w:jc w:val="center"/>
              <w:rPr>
                <w:rFonts w:ascii="Times New Roman" w:hAnsi="Times New Roman" w:eastAsia="方正仿宋_GBK" w:cs="Times New Roman"/>
                <w:bCs/>
                <w:color w:val="000000" w:themeColor="text1"/>
                <w:szCs w:val="21"/>
                <w14:textFill>
                  <w14:solidFill>
                    <w14:schemeClr w14:val="tx1"/>
                  </w14:solidFill>
                </w14:textFill>
              </w:rPr>
            </w:pPr>
            <w:r>
              <w:rPr>
                <w:rFonts w:ascii="Times New Roman" w:hAnsi="Times New Roman" w:eastAsia="方正仿宋_GBK" w:cs="Times New Roman"/>
                <w:bCs/>
                <w:color w:val="000000" w:themeColor="text1"/>
                <w:szCs w:val="21"/>
                <w14:textFill>
                  <w14:solidFill>
                    <w14:schemeClr w14:val="tx1"/>
                  </w14:solidFill>
                </w14:textFill>
              </w:rPr>
              <w:t>X</w:t>
            </w:r>
          </w:p>
        </w:tc>
        <w:tc>
          <w:tcPr>
            <w:tcW w:w="1695" w:type="dxa"/>
            <w:vAlign w:val="center"/>
          </w:tcPr>
          <w:p>
            <w:pPr>
              <w:snapToGrid w:val="0"/>
              <w:spacing w:line="360" w:lineRule="exact"/>
              <w:jc w:val="center"/>
              <w:rPr>
                <w:rFonts w:ascii="Times New Roman" w:hAnsi="Times New Roman" w:eastAsia="方正仿宋_GBK" w:cs="Times New Roman"/>
                <w:bCs/>
                <w:color w:val="000000" w:themeColor="text1"/>
                <w:szCs w:val="21"/>
                <w14:textFill>
                  <w14:solidFill>
                    <w14:schemeClr w14:val="tx1"/>
                  </w14:solidFill>
                </w14:textFill>
              </w:rPr>
            </w:pPr>
            <w:r>
              <w:rPr>
                <w:rFonts w:ascii="Times New Roman" w:hAnsi="Times New Roman" w:eastAsia="方正仿宋_GBK" w:cs="Times New Roman"/>
                <w:bCs/>
                <w:color w:val="000000" w:themeColor="text1"/>
                <w:szCs w:val="21"/>
                <w14:textFill>
                  <w14:solidFill>
                    <w14:schemeClr w14:val="tx1"/>
                  </w14:solidFill>
                </w14:textFill>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spacing w:line="300" w:lineRule="exact"/>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宋体" w:cs="Times New Roman"/>
                <w:kern w:val="0"/>
                <w:szCs w:val="21"/>
              </w:rPr>
              <w:t>1</w:t>
            </w:r>
          </w:p>
        </w:tc>
        <w:tc>
          <w:tcPr>
            <w:tcW w:w="1578"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ascii="Helvetica" w:hAnsi="Helvetica" w:eastAsia="Helvetica" w:cs="Helvetica"/>
                <w:color w:val="000000"/>
                <w:sz w:val="19"/>
                <w:szCs w:val="19"/>
                <w:shd w:val="clear" w:color="auto" w:fill="F5F7FA"/>
              </w:rPr>
              <w:t>3157072.42</w:t>
            </w:r>
          </w:p>
        </w:tc>
        <w:tc>
          <w:tcPr>
            <w:tcW w:w="1785"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ascii="Helvetica" w:hAnsi="Helvetica" w:eastAsia="Helvetica" w:cs="Helvetica"/>
                <w:color w:val="000000"/>
                <w:sz w:val="19"/>
                <w:szCs w:val="19"/>
                <w:shd w:val="clear" w:color="auto" w:fill="F5F7FA"/>
              </w:rPr>
              <w:t>36597669.32</w:t>
            </w:r>
          </w:p>
        </w:tc>
        <w:tc>
          <w:tcPr>
            <w:tcW w:w="1032" w:type="dxa"/>
            <w:vAlign w:val="center"/>
          </w:tcPr>
          <w:p>
            <w:pPr>
              <w:spacing w:line="300" w:lineRule="exact"/>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宋体" w:cs="Times New Roman"/>
                <w:kern w:val="0"/>
                <w:szCs w:val="21"/>
              </w:rPr>
              <w:t>5</w:t>
            </w:r>
          </w:p>
        </w:tc>
        <w:tc>
          <w:tcPr>
            <w:tcW w:w="1533"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3157089.01</w:t>
            </w:r>
          </w:p>
        </w:tc>
        <w:tc>
          <w:tcPr>
            <w:tcW w:w="1695"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36597885.63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spacing w:line="300" w:lineRule="exact"/>
              <w:jc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hint="eastAsia" w:ascii="Times New Roman" w:hAnsi="Times New Roman" w:eastAsia="宋体" w:cs="Times New Roman"/>
                <w:kern w:val="0"/>
                <w:szCs w:val="21"/>
              </w:rPr>
              <w:t>2</w:t>
            </w:r>
          </w:p>
        </w:tc>
        <w:tc>
          <w:tcPr>
            <w:tcW w:w="1578"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3157200.07</w:t>
            </w:r>
          </w:p>
        </w:tc>
        <w:tc>
          <w:tcPr>
            <w:tcW w:w="1785"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36597805.83</w:t>
            </w:r>
          </w:p>
        </w:tc>
        <w:tc>
          <w:tcPr>
            <w:tcW w:w="1032" w:type="dxa"/>
            <w:vAlign w:val="center"/>
          </w:tcPr>
          <w:p>
            <w:pPr>
              <w:spacing w:line="300" w:lineRule="exact"/>
              <w:jc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hint="eastAsia" w:ascii="Times New Roman" w:hAnsi="Times New Roman" w:eastAsia="宋体" w:cs="Times New Roman"/>
                <w:kern w:val="0"/>
                <w:szCs w:val="21"/>
              </w:rPr>
              <w:t>6</w:t>
            </w:r>
          </w:p>
        </w:tc>
        <w:tc>
          <w:tcPr>
            <w:tcW w:w="1533"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3157041.54</w:t>
            </w:r>
          </w:p>
        </w:tc>
        <w:tc>
          <w:tcPr>
            <w:tcW w:w="1695"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36597880.00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spacing w:line="300" w:lineRule="exact"/>
              <w:jc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hint="eastAsia" w:ascii="Times New Roman" w:hAnsi="Times New Roman" w:eastAsia="宋体" w:cs="Times New Roman"/>
                <w:kern w:val="0"/>
                <w:szCs w:val="21"/>
              </w:rPr>
              <w:t>3</w:t>
            </w:r>
          </w:p>
        </w:tc>
        <w:tc>
          <w:tcPr>
            <w:tcW w:w="1578"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3157149.55</w:t>
            </w:r>
          </w:p>
        </w:tc>
        <w:tc>
          <w:tcPr>
            <w:tcW w:w="1785"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36597840.73</w:t>
            </w:r>
          </w:p>
        </w:tc>
        <w:tc>
          <w:tcPr>
            <w:tcW w:w="1032" w:type="dxa"/>
            <w:vAlign w:val="center"/>
          </w:tcPr>
          <w:p>
            <w:pPr>
              <w:spacing w:line="300" w:lineRule="exact"/>
              <w:jc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hint="eastAsia" w:ascii="Times New Roman" w:hAnsi="Times New Roman" w:eastAsia="宋体" w:cs="Times New Roman"/>
                <w:kern w:val="0"/>
                <w:szCs w:val="21"/>
              </w:rPr>
              <w:t>7</w:t>
            </w:r>
          </w:p>
        </w:tc>
        <w:tc>
          <w:tcPr>
            <w:tcW w:w="1533"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3156968.61</w:t>
            </w:r>
          </w:p>
        </w:tc>
        <w:tc>
          <w:tcPr>
            <w:tcW w:w="1695"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36597878.48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spacing w:line="300" w:lineRule="exact"/>
              <w:jc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hint="eastAsia" w:ascii="Times New Roman" w:hAnsi="Times New Roman" w:eastAsia="宋体" w:cs="Times New Roman"/>
                <w:kern w:val="0"/>
                <w:szCs w:val="21"/>
              </w:rPr>
              <w:t>4</w:t>
            </w:r>
          </w:p>
        </w:tc>
        <w:tc>
          <w:tcPr>
            <w:tcW w:w="1578"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3157138.42</w:t>
            </w:r>
          </w:p>
        </w:tc>
        <w:tc>
          <w:tcPr>
            <w:tcW w:w="1785"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36597865.54</w:t>
            </w:r>
          </w:p>
        </w:tc>
        <w:tc>
          <w:tcPr>
            <w:tcW w:w="1032" w:type="dxa"/>
            <w:vAlign w:val="center"/>
          </w:tcPr>
          <w:p>
            <w:pPr>
              <w:spacing w:line="300" w:lineRule="exact"/>
              <w:jc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hint="eastAsia" w:ascii="Times New Roman" w:hAnsi="Times New Roman" w:eastAsia="宋体" w:cs="Times New Roman"/>
                <w:kern w:val="0"/>
                <w:szCs w:val="21"/>
              </w:rPr>
              <w:t>8</w:t>
            </w:r>
          </w:p>
        </w:tc>
        <w:tc>
          <w:tcPr>
            <w:tcW w:w="1533"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3156915.50</w:t>
            </w:r>
          </w:p>
        </w:tc>
        <w:tc>
          <w:tcPr>
            <w:tcW w:w="1695" w:type="dxa"/>
            <w:vAlign w:val="center"/>
          </w:tcPr>
          <w:p>
            <w:pPr>
              <w:jc w:val="center"/>
              <w:rPr>
                <w:rFonts w:ascii="Times New Roman" w:hAnsi="Times New Roman" w:eastAsia="方正仿宋_GBK" w:cs="Times New Roman"/>
                <w:color w:val="000000" w:themeColor="text1"/>
                <w:szCs w:val="21"/>
                <w14:textFill>
                  <w14:solidFill>
                    <w14:schemeClr w14:val="tx1"/>
                  </w14:solidFill>
                </w14:textFill>
              </w:rPr>
            </w:pPr>
            <w:r>
              <w:rPr>
                <w:rFonts w:hint="eastAsia" w:ascii="Helvetica" w:hAnsi="Helvetica" w:cs="Helvetica"/>
                <w:color w:val="000000"/>
                <w:sz w:val="19"/>
                <w:szCs w:val="19"/>
                <w:shd w:val="clear" w:color="auto" w:fill="F5F7FA"/>
              </w:rPr>
              <w:t>36597734.63</w:t>
            </w:r>
          </w:p>
        </w:tc>
      </w:tr>
    </w:tbl>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 xml:space="preserve">二、出让人、交易平台联系方式 </w:t>
      </w:r>
    </w:p>
    <w:p>
      <w:pPr>
        <w:spacing w:line="360" w:lineRule="exact"/>
        <w:ind w:firstLine="420" w:firstLineChars="200"/>
        <w:rPr>
          <w:rFonts w:ascii="Times New Roman" w:hAnsi="Times New Roman" w:eastAsia="方正楷体_GBK" w:cs="方正楷体_GBK"/>
          <w:b/>
          <w:bCs/>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kern w:val="0"/>
          <w:szCs w:val="21"/>
          <w14:textFill>
            <w14:solidFill>
              <w14:schemeClr w14:val="tx1"/>
            </w14:solidFill>
          </w14:textFill>
        </w:rPr>
        <w:t xml:space="preserve">（一）出让人 </w:t>
      </w:r>
    </w:p>
    <w:p>
      <w:pPr>
        <w:spacing w:line="360" w:lineRule="exact"/>
        <w:ind w:firstLine="420" w:firstLineChars="200"/>
        <w:rPr>
          <w:rFonts w:ascii="Times New Roman" w:hAnsi="Times New Roman" w:eastAsia="方正仿宋_GBK" w:cs="Times New Roman"/>
          <w:b/>
          <w:bCs/>
          <w:color w:val="000000" w:themeColor="text1"/>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本宗采矿权出让人为</w:t>
      </w:r>
      <w:r>
        <w:rPr>
          <w:rFonts w:hint="eastAsia" w:ascii="Times New Roman" w:hAnsi="Times New Roman" w:eastAsia="方正仿宋_GBK" w:cs="Times New Roman"/>
          <w:color w:val="000000" w:themeColor="text1"/>
          <w:kern w:val="0"/>
          <w:szCs w:val="21"/>
          <w:lang w:val="en-US" w:eastAsia="zh-CN"/>
          <w14:textFill>
            <w14:solidFill>
              <w14:schemeClr w14:val="tx1"/>
            </w14:solidFill>
          </w14:textFill>
        </w:rPr>
        <w:t>秀山</w:t>
      </w:r>
      <w:del w:id="12" w:author="A." w:date="2024-10-24T09:16:21Z">
        <w:r>
          <w:rPr>
            <w:rFonts w:hint="eastAsia" w:ascii="Times New Roman" w:hAnsi="Times New Roman" w:eastAsia="方正仿宋_GBK" w:cs="Times New Roman"/>
            <w:color w:val="000000" w:themeColor="text1"/>
            <w:kern w:val="0"/>
            <w:szCs w:val="21"/>
            <w:lang w:val="en-US" w:eastAsia="zh-CN"/>
            <w14:textFill>
              <w14:solidFill>
                <w14:schemeClr w14:val="tx1"/>
              </w14:solidFill>
            </w14:textFill>
          </w:rPr>
          <w:delText>土家族苗族自治</w:delText>
        </w:r>
      </w:del>
      <w:r>
        <w:rPr>
          <w:rFonts w:hint="eastAsia" w:ascii="Times New Roman" w:hAnsi="Times New Roman" w:eastAsia="方正仿宋_GBK" w:cs="Times New Roman"/>
          <w:color w:val="000000" w:themeColor="text1"/>
          <w:kern w:val="0"/>
          <w:szCs w:val="21"/>
          <w:lang w:val="en-US" w:eastAsia="zh-CN"/>
          <w14:textFill>
            <w14:solidFill>
              <w14:schemeClr w14:val="tx1"/>
            </w14:solidFill>
          </w14:textFill>
        </w:rPr>
        <w:t>县</w:t>
      </w:r>
      <w:r>
        <w:rPr>
          <w:rFonts w:ascii="Times New Roman" w:hAnsi="Times New Roman" w:eastAsia="方正仿宋_GBK" w:cs="Times New Roman"/>
          <w:color w:val="000000" w:themeColor="text1"/>
          <w:kern w:val="0"/>
          <w:szCs w:val="21"/>
          <w14:textFill>
            <w14:solidFill>
              <w14:schemeClr w14:val="tx1"/>
            </w14:solidFill>
          </w14:textFill>
        </w:rPr>
        <w:t>规划和自然资源局。</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地址：</w:t>
      </w:r>
      <w:r>
        <w:rPr>
          <w:rFonts w:ascii="Times New Roman" w:hAnsi="Times New Roman" w:eastAsia="方正仿宋_GBK" w:cs="Times New Roman"/>
          <w:color w:val="000000" w:themeColor="text1"/>
          <w:szCs w:val="21"/>
          <w14:textFill>
            <w14:solidFill>
              <w14:schemeClr w14:val="tx1"/>
            </w14:solidFill>
          </w14:textFill>
        </w:rPr>
        <w:t xml:space="preserve"> </w:t>
      </w:r>
      <w:r>
        <w:rPr>
          <w:rFonts w:hint="eastAsia" w:ascii="Times New Roman" w:hAnsi="Times New Roman" w:eastAsia="方正仿宋_GBK" w:cs="Times New Roman"/>
          <w:color w:val="000000" w:themeColor="text1"/>
          <w:szCs w:val="21"/>
          <w14:textFill>
            <w14:solidFill>
              <w14:schemeClr w14:val="tx1"/>
            </w14:solidFill>
          </w14:textFill>
        </w:rPr>
        <w:t>秀山县中和街道渝秀大道</w:t>
      </w:r>
      <w:r>
        <w:rPr>
          <w:rFonts w:ascii="Times New Roman" w:hAnsi="Times New Roman" w:eastAsia="方正仿宋_GBK" w:cs="Times New Roman"/>
          <w:color w:val="000000" w:themeColor="text1"/>
          <w:szCs w:val="21"/>
          <w14:textFill>
            <w14:solidFill>
              <w14:schemeClr w14:val="tx1"/>
            </w14:solidFill>
          </w14:textFill>
        </w:rPr>
        <w:t xml:space="preserve"> </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联系人：</w:t>
      </w:r>
      <w:r>
        <w:rPr>
          <w:rFonts w:hint="eastAsia" w:ascii="Times New Roman" w:hAnsi="Times New Roman" w:eastAsia="方正仿宋_GBK" w:cs="Times New Roman"/>
          <w:color w:val="000000" w:themeColor="text1"/>
          <w:szCs w:val="21"/>
          <w14:textFill>
            <w14:solidFill>
              <w14:schemeClr w14:val="tx1"/>
            </w14:solidFill>
          </w14:textFill>
        </w:rPr>
        <w:t>麻丽华</w:t>
      </w:r>
      <w:r>
        <w:rPr>
          <w:rFonts w:ascii="Times New Roman" w:hAnsi="Times New Roman" w:eastAsia="方正仿宋_GBK" w:cs="Times New Roman"/>
          <w:color w:val="000000" w:themeColor="text1"/>
          <w:szCs w:val="21"/>
          <w14:textFill>
            <w14:solidFill>
              <w14:schemeClr w14:val="tx1"/>
            </w14:solidFill>
          </w14:textFill>
        </w:rPr>
        <w:t xml:space="preserve"> </w:t>
      </w:r>
      <w:r>
        <w:rPr>
          <w:rFonts w:ascii="Times New Roman" w:hAnsi="Times New Roman" w:eastAsia="方正仿宋_GBK" w:cs="Times New Roman"/>
          <w:color w:val="000000" w:themeColor="text1"/>
          <w:kern w:val="0"/>
          <w:szCs w:val="21"/>
          <w14:textFill>
            <w14:solidFill>
              <w14:schemeClr w14:val="tx1"/>
            </w14:solidFill>
          </w14:textFill>
        </w:rPr>
        <w:t>，联系电话</w:t>
      </w:r>
      <w:r>
        <w:rPr>
          <w:rFonts w:ascii="Times New Roman" w:hAnsi="Times New Roman" w:eastAsia="方正仿宋_GBK" w:cs="Times New Roman"/>
          <w:color w:val="000000" w:themeColor="text1"/>
          <w:szCs w:val="21"/>
          <w14:textFill>
            <w14:solidFill>
              <w14:schemeClr w14:val="tx1"/>
            </w14:solidFill>
          </w14:textFill>
        </w:rPr>
        <w:t xml:space="preserve"> </w:t>
      </w:r>
      <w:r>
        <w:rPr>
          <w:rFonts w:hint="eastAsia" w:ascii="Times New Roman" w:hAnsi="Times New Roman" w:eastAsia="方正仿宋_GBK" w:cs="Times New Roman"/>
          <w:color w:val="000000" w:themeColor="text1"/>
          <w:szCs w:val="21"/>
          <w:lang w:val="en-US" w:eastAsia="zh-CN"/>
          <w14:textFill>
            <w14:solidFill>
              <w14:schemeClr w14:val="tx1"/>
            </w14:solidFill>
          </w14:textFill>
        </w:rPr>
        <w:t>023-76895161</w:t>
      </w:r>
      <w:r>
        <w:rPr>
          <w:rFonts w:ascii="Times New Roman" w:hAnsi="Times New Roman" w:eastAsia="方正仿宋_GBK" w:cs="Times New Roman"/>
          <w:color w:val="000000" w:themeColor="text1"/>
          <w:szCs w:val="21"/>
          <w14:textFill>
            <w14:solidFill>
              <w14:schemeClr w14:val="tx1"/>
            </w14:solidFill>
          </w14:textFill>
        </w:rPr>
        <w:t xml:space="preserve"> 。</w:t>
      </w:r>
    </w:p>
    <w:p>
      <w:pPr>
        <w:spacing w:line="360" w:lineRule="exact"/>
        <w:ind w:firstLine="420" w:firstLineChars="200"/>
        <w:rPr>
          <w:rFonts w:ascii="Times New Roman" w:hAnsi="Times New Roman" w:eastAsia="方正楷体_GBK" w:cs="方正楷体_GBK"/>
          <w:color w:val="000000" w:themeColor="text1"/>
          <w:kern w:val="0"/>
          <w:szCs w:val="21"/>
          <w14:textFill>
            <w14:solidFill>
              <w14:schemeClr w14:val="tx1"/>
            </w14:solidFill>
          </w14:textFill>
        </w:rPr>
      </w:pPr>
      <w:r>
        <w:rPr>
          <w:rFonts w:ascii="Times New Roman" w:hAnsi="Times New Roman" w:eastAsia="方正楷体_GBK" w:cs="方正楷体_GBK"/>
          <w:color w:val="000000" w:themeColor="text1"/>
          <w:kern w:val="0"/>
          <w:szCs w:val="21"/>
          <w14:textFill>
            <w14:solidFill>
              <w14:schemeClr w14:val="tx1"/>
            </w14:solidFill>
          </w14:textFill>
        </w:rPr>
        <w:t xml:space="preserve">（二）交易平台 </w:t>
      </w:r>
    </w:p>
    <w:p>
      <w:pPr>
        <w:spacing w:line="360" w:lineRule="exact"/>
        <w:ind w:firstLine="420" w:firstLineChars="200"/>
        <w:rPr>
          <w:rFonts w:ascii="Times New Roman" w:hAnsi="Times New Roman" w:eastAsia="方正仿宋_GBK" w:cs="Times New Roman"/>
          <w:b/>
          <w:bCs/>
          <w:color w:val="000000" w:themeColor="text1"/>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本宗采矿权交易平台为重庆市公共资源交易中心。</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地址：重庆市渝北区青枫北路6号渝兴广场B9、B10栋</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联系人：王老师，联系电话023-63628117。</w:t>
      </w:r>
    </w:p>
    <w:p>
      <w:pPr>
        <w:spacing w:line="360" w:lineRule="exact"/>
        <w:ind w:firstLine="420" w:firstLineChars="200"/>
        <w:rPr>
          <w:rFonts w:ascii="Times New Roman" w:hAnsi="Times New Roman" w:eastAsia="方正楷体_GBK" w:cs="方正楷体_GBK"/>
          <w:color w:val="000000" w:themeColor="text1"/>
          <w:kern w:val="0"/>
          <w:szCs w:val="21"/>
          <w14:textFill>
            <w14:solidFill>
              <w14:schemeClr w14:val="tx1"/>
            </w14:solidFill>
          </w14:textFill>
        </w:rPr>
      </w:pPr>
      <w:r>
        <w:rPr>
          <w:rFonts w:ascii="Times New Roman" w:hAnsi="Times New Roman" w:eastAsia="方正楷体_GBK" w:cs="方正楷体_GBK"/>
          <w:color w:val="000000" w:themeColor="text1"/>
          <w:kern w:val="0"/>
          <w:szCs w:val="21"/>
          <w14:textFill>
            <w14:solidFill>
              <w14:schemeClr w14:val="tx1"/>
            </w14:solidFill>
          </w14:textFill>
        </w:rPr>
        <w:t>（三）</w:t>
      </w:r>
      <w:r>
        <w:rPr>
          <w:rFonts w:hint="eastAsia" w:ascii="Times New Roman" w:hAnsi="Times New Roman" w:eastAsia="方正楷体_GBK" w:cs="方正楷体_GBK"/>
          <w:color w:val="000000" w:themeColor="text1"/>
          <w:kern w:val="0"/>
          <w:szCs w:val="21"/>
          <w14:textFill>
            <w14:solidFill>
              <w14:schemeClr w14:val="tx1"/>
            </w14:solidFill>
          </w14:textFill>
        </w:rPr>
        <w:t>实体</w:t>
      </w:r>
      <w:r>
        <w:rPr>
          <w:rFonts w:ascii="Times New Roman" w:hAnsi="Times New Roman" w:eastAsia="方正楷体_GBK" w:cs="方正楷体_GBK"/>
          <w:color w:val="000000" w:themeColor="text1"/>
          <w:kern w:val="0"/>
          <w:szCs w:val="21"/>
          <w14:textFill>
            <w14:solidFill>
              <w14:schemeClr w14:val="tx1"/>
            </w14:solidFill>
          </w14:textFill>
        </w:rPr>
        <w:t>CA 证书办理</w:t>
      </w:r>
    </w:p>
    <w:p>
      <w:pPr>
        <w:pStyle w:val="9"/>
        <w:wordWrap w:val="0"/>
        <w:spacing w:beforeAutospacing="0" w:afterAutospacing="0"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申请人可在重庆市公共资源交易网CA互认与办理专栏（网址：https://www.cqggzy.com/035/CAenter.html）按照办理须知办理实体CA证书。</w:t>
      </w:r>
    </w:p>
    <w:p>
      <w:pPr>
        <w:pStyle w:val="5"/>
        <w:spacing w:line="360" w:lineRule="exact"/>
        <w:ind w:left="0" w:firstLine="420" w:firstLineChars="200"/>
        <w:rPr>
          <w:rFonts w:ascii="Times New Roman" w:hAnsi="Times New Roman" w:eastAsia="方正仿宋_GBK" w:cs="Times New Roman"/>
          <w:color w:val="000000" w:themeColor="text1"/>
          <w:sz w:val="21"/>
          <w:szCs w:val="21"/>
          <w:lang w:eastAsia="zh-CN"/>
          <w14:textFill>
            <w14:solidFill>
              <w14:schemeClr w14:val="tx1"/>
            </w14:solidFill>
          </w14:textFill>
        </w:rPr>
      </w:pPr>
      <w:r>
        <w:rPr>
          <w:rFonts w:ascii="Times New Roman" w:hAnsi="Times New Roman" w:eastAsia="方正仿宋_GBK" w:cs="Times New Roman"/>
          <w:color w:val="000000" w:themeColor="text1"/>
          <w:sz w:val="21"/>
          <w:szCs w:val="21"/>
          <w:lang w:eastAsia="zh-CN"/>
          <w14:textFill>
            <w14:solidFill>
              <w14:schemeClr w14:val="tx1"/>
            </w14:solidFill>
          </w14:textFill>
        </w:rPr>
        <w:t>申请人应妥善保管CA数字证书及其密码，如CA数字证书遗失或者损毁、遗忘或者泄露密码，应及时办理挂失，并重新申领。申请人登记信息有变化的，应及时进行信息变更。</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三、竞买申请人准入条件</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（一）竞买申请人须为营利法人；</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（二）竞买申请人属于以下情形之一的不得参与竞买：</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1.在全国矿业权人勘查开采信息管理系统的“</w:t>
      </w:r>
      <w:r>
        <w:rPr>
          <w:rFonts w:ascii="Times New Roman" w:hAnsi="Times New Roman" w:eastAsia="方正仿宋_GBK" w:cs="Times New Roman"/>
          <w:color w:val="000000" w:themeColor="text1"/>
          <w:szCs w:val="21"/>
          <w14:textFill>
            <w14:solidFill>
              <w14:schemeClr w14:val="tx1"/>
            </w14:solidFill>
          </w14:textFill>
        </w:rPr>
        <w:t>矿业权人异常名录</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矿业权严重失信主体</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内的；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2.通过</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信用中国</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查询，在自然资源部联合惩戒备忘录或重庆市信用惩戒严重失信主体</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黑名单</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内限制禁止参与矿业权出让的；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3.被吊销采矿许可证且自吊销之日起未满2年的。</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四、网上报名申请</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本次公开出让的采矿权采取网上报名方式：</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szCs w:val="21"/>
          <w14:textFill>
            <w14:solidFill>
              <w14:schemeClr w14:val="tx1"/>
            </w14:solidFill>
          </w14:textFill>
        </w:rPr>
        <w:t>（一）报名时限：</w:t>
      </w:r>
      <w:r>
        <w:rPr>
          <w:rFonts w:ascii="Times New Roman" w:hAnsi="Times New Roman" w:eastAsia="方正仿宋_GBK" w:cs="Times New Roman"/>
          <w:color w:val="000000" w:themeColor="text1"/>
          <w:szCs w:val="21"/>
          <w14:textFill>
            <w14:solidFill>
              <w14:schemeClr w14:val="tx1"/>
            </w14:solidFill>
          </w14:textFill>
        </w:rPr>
        <w:t>2024年</w:t>
      </w:r>
      <w:del w:id="13" w:author="A." w:date="2024-10-24T09:18:16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14" w:author="A." w:date="2024-10-24T09:18:16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10</w:t>
        </w:r>
      </w:ins>
      <w:r>
        <w:rPr>
          <w:rFonts w:ascii="Times New Roman" w:hAnsi="Times New Roman" w:eastAsia="方正仿宋_GBK" w:cs="Times New Roman"/>
          <w:color w:val="000000" w:themeColor="text1"/>
          <w:szCs w:val="21"/>
          <w14:textFill>
            <w14:solidFill>
              <w14:schemeClr w14:val="tx1"/>
            </w14:solidFill>
          </w14:textFill>
        </w:rPr>
        <w:t>月</w:t>
      </w:r>
      <w:del w:id="15" w:author="A." w:date="2024-10-24T09:18:22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16" w:author="A." w:date="2024-10-24T09:18:22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25</w:t>
        </w:r>
      </w:ins>
      <w:r>
        <w:rPr>
          <w:rFonts w:ascii="Times New Roman" w:hAnsi="Times New Roman" w:eastAsia="方正仿宋_GBK" w:cs="Times New Roman"/>
          <w:color w:val="000000" w:themeColor="text1"/>
          <w:szCs w:val="21"/>
          <w14:textFill>
            <w14:solidFill>
              <w14:schemeClr w14:val="tx1"/>
            </w14:solidFill>
          </w14:textFill>
        </w:rPr>
        <w:t>日</w:t>
      </w:r>
      <w:del w:id="17" w:author="A." w:date="2024-10-24T09:18:25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18" w:author="A." w:date="2024-10-24T09:18:25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0</w:t>
        </w:r>
      </w:ins>
      <w:ins w:id="19" w:author="A." w:date="2024-10-24T09:18:26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9</w:t>
        </w:r>
      </w:ins>
      <w:r>
        <w:rPr>
          <w:rFonts w:ascii="Times New Roman" w:hAnsi="Times New Roman" w:eastAsia="方正仿宋_GBK" w:cs="Times New Roman"/>
          <w:color w:val="000000" w:themeColor="text1"/>
          <w:szCs w:val="21"/>
          <w14:textFill>
            <w14:solidFill>
              <w14:schemeClr w14:val="tx1"/>
            </w14:solidFill>
          </w14:textFill>
        </w:rPr>
        <w:t>时-2024年</w:t>
      </w:r>
      <w:del w:id="20" w:author="A." w:date="2024-10-24T09:18:29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21" w:author="A." w:date="2024-10-24T09:18:29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11</w:t>
        </w:r>
      </w:ins>
      <w:r>
        <w:rPr>
          <w:rFonts w:ascii="Times New Roman" w:hAnsi="Times New Roman" w:eastAsia="方正仿宋_GBK" w:cs="Times New Roman"/>
          <w:color w:val="000000" w:themeColor="text1"/>
          <w:szCs w:val="21"/>
          <w14:textFill>
            <w14:solidFill>
              <w14:schemeClr w14:val="tx1"/>
            </w14:solidFill>
          </w14:textFill>
        </w:rPr>
        <w:t>月</w:t>
      </w:r>
      <w:del w:id="22" w:author="A." w:date="2024-10-24T09:18:35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23" w:author="A." w:date="2024-10-24T09:18:35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21</w:t>
        </w:r>
      </w:ins>
      <w:r>
        <w:rPr>
          <w:rFonts w:ascii="Times New Roman" w:hAnsi="Times New Roman" w:eastAsia="方正仿宋_GBK" w:cs="Times New Roman"/>
          <w:color w:val="000000" w:themeColor="text1"/>
          <w:szCs w:val="21"/>
          <w14:textFill>
            <w14:solidFill>
              <w14:schemeClr w14:val="tx1"/>
            </w14:solidFill>
          </w14:textFill>
        </w:rPr>
        <w:t>日</w:t>
      </w:r>
      <w:del w:id="24" w:author="A." w:date="2024-10-24T09:18:39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25" w:author="A." w:date="2024-10-24T09:18:39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17</w:t>
        </w:r>
      </w:ins>
      <w:r>
        <w:rPr>
          <w:rFonts w:ascii="Times New Roman" w:hAnsi="Times New Roman" w:eastAsia="方正仿宋_GBK" w:cs="Times New Roman"/>
          <w:color w:val="000000" w:themeColor="text1"/>
          <w:szCs w:val="21"/>
          <w14:textFill>
            <w14:solidFill>
              <w14:schemeClr w14:val="tx1"/>
            </w14:solidFill>
          </w14:textFill>
        </w:rPr>
        <w:t>时。</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hint="eastAsia" w:ascii="Times New Roman" w:hAnsi="Times New Roman" w:eastAsia="方正楷体_GBK" w:cs="方正楷体_GBK"/>
          <w:color w:val="000000" w:themeColor="text1"/>
          <w:szCs w:val="21"/>
          <w14:textFill>
            <w14:solidFill>
              <w14:schemeClr w14:val="tx1"/>
            </w14:solidFill>
          </w14:textFill>
        </w:rPr>
        <w:t>（二）</w:t>
      </w:r>
      <w:r>
        <w:rPr>
          <w:rFonts w:ascii="Times New Roman" w:hAnsi="Times New Roman" w:eastAsia="方正楷体_GBK" w:cs="方正楷体_GBK"/>
          <w:color w:val="000000" w:themeColor="text1"/>
          <w:szCs w:val="21"/>
          <w14:textFill>
            <w14:solidFill>
              <w14:schemeClr w14:val="tx1"/>
            </w14:solidFill>
          </w14:textFill>
        </w:rPr>
        <w:t>资料获取：</w:t>
      </w:r>
      <w:r>
        <w:rPr>
          <w:rFonts w:ascii="Times New Roman" w:hAnsi="Times New Roman" w:eastAsia="方正仿宋_GBK" w:cs="Times New Roman"/>
          <w:color w:val="000000" w:themeColor="text1"/>
          <w:szCs w:val="21"/>
          <w14:textFill>
            <w14:solidFill>
              <w14:schemeClr w14:val="tx1"/>
            </w14:solidFill>
          </w14:textFill>
        </w:rPr>
        <w:t>申请人应在报名期限内登录</w:t>
      </w:r>
      <w:r>
        <w:rPr>
          <w:rFonts w:ascii="Times New Roman" w:hAnsi="Times New Roman" w:eastAsia="方正仿宋_GBK" w:cs="Times New Roman"/>
          <w:color w:val="000000" w:themeColor="text1"/>
          <w:kern w:val="0"/>
          <w:szCs w:val="21"/>
          <w14:textFill>
            <w14:solidFill>
              <w14:schemeClr w14:val="tx1"/>
            </w14:solidFill>
          </w14:textFill>
        </w:rPr>
        <w:t>重庆市公共资源交易中心</w:t>
      </w:r>
      <w:r>
        <w:rPr>
          <w:rFonts w:ascii="Times New Roman" w:hAnsi="Times New Roman" w:eastAsia="方正仿宋_GBK" w:cs="Times New Roman"/>
          <w:color w:val="000000" w:themeColor="text1"/>
          <w:szCs w:val="21"/>
          <w14:textFill>
            <w14:solidFill>
              <w14:schemeClr w14:val="tx1"/>
            </w14:solidFill>
          </w14:textFill>
        </w:rPr>
        <w:t>（网址：https://www.cqggzy.com），进入重庆市国有建设用地使用权和矿业权网上交易系统（网址：</w:t>
      </w:r>
      <w:r>
        <w:fldChar w:fldCharType="begin"/>
      </w:r>
      <w:r>
        <w:instrText xml:space="preserve"> HYPERLINK "https://td.cqggzy.com/），查阅、下载出让资料。" </w:instrText>
      </w:r>
      <w:r>
        <w:fldChar w:fldCharType="separate"/>
      </w:r>
      <w:r>
        <w:rPr>
          <w:rFonts w:ascii="Times New Roman" w:hAnsi="Times New Roman" w:eastAsia="方正仿宋_GBK" w:cs="Times New Roman"/>
          <w:color w:val="000000" w:themeColor="text1"/>
          <w:kern w:val="0"/>
          <w:szCs w:val="21"/>
          <w14:textFill>
            <w14:solidFill>
              <w14:schemeClr w14:val="tx1"/>
            </w14:solidFill>
          </w14:textFill>
        </w:rPr>
        <w:t>https://td.cqggzy.com/），查阅、下载出让资料。</w:t>
      </w:r>
      <w:r>
        <w:rPr>
          <w:rFonts w:ascii="Times New Roman" w:hAnsi="Times New Roman" w:eastAsia="方正仿宋_GBK" w:cs="Times New Roman"/>
          <w:color w:val="000000" w:themeColor="text1"/>
          <w:kern w:val="0"/>
          <w:szCs w:val="21"/>
          <w14:textFill>
            <w14:solidFill>
              <w14:schemeClr w14:val="tx1"/>
            </w14:solidFill>
          </w14:textFill>
        </w:rPr>
        <w:fldChar w:fldCharType="end"/>
      </w:r>
    </w:p>
    <w:p>
      <w:pPr>
        <w:spacing w:line="360" w:lineRule="exact"/>
        <w:ind w:firstLine="420" w:firstLineChars="200"/>
        <w:rPr>
          <w:rFonts w:ascii="Times New Roman" w:hAnsi="Times New Roman" w:eastAsia="方正楷体_GBK" w:cs="方正楷体_GBK"/>
          <w:color w:val="000000" w:themeColor="text1"/>
          <w:szCs w:val="21"/>
          <w14:textFill>
            <w14:solidFill>
              <w14:schemeClr w14:val="tx1"/>
            </w14:solidFill>
          </w14:textFill>
        </w:rPr>
      </w:pPr>
      <w:r>
        <w:rPr>
          <w:rFonts w:ascii="Times New Roman" w:hAnsi="Times New Roman" w:eastAsia="方正楷体_GBK" w:cs="方正楷体_GBK"/>
          <w:color w:val="000000" w:themeColor="text1"/>
          <w:szCs w:val="21"/>
          <w14:textFill>
            <w14:solidFill>
              <w14:schemeClr w14:val="tx1"/>
            </w14:solidFill>
          </w14:textFill>
        </w:rPr>
        <w:t>（三）申请资料</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1.《竞买申请书》（原件1份）（附件一）；</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2.工商营业执照副本（复印件1份）；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3.法人身份证明（复印件1份）；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4.法人不能亲自参加的应提供《授权委托书》（原件1份）（附件三）；</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5.受托人身份证明（复印件1份）；</w:t>
      </w:r>
    </w:p>
    <w:p>
      <w:pPr>
        <w:spacing w:line="360" w:lineRule="exact"/>
        <w:ind w:firstLine="420" w:firstLineChars="200"/>
        <w:rPr>
          <w:rFonts w:ascii="Times New Roman" w:hAnsi="Times New Roman" w:eastAsia="方正仿宋_GBK" w:cs="Times New Roman"/>
          <w:i/>
          <w:color w:val="000000" w:themeColor="text1"/>
          <w:szCs w:val="21"/>
          <w:u w:val="single"/>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6.竞买申请人签署意见的《出让文件》（原件1份）。</w:t>
      </w:r>
    </w:p>
    <w:p>
      <w:pPr>
        <w:spacing w:line="360" w:lineRule="exact"/>
        <w:ind w:firstLine="420" w:firstLineChars="200"/>
        <w:rPr>
          <w:rFonts w:ascii="Times New Roman" w:hAnsi="Times New Roman" w:eastAsia="方正楷体_GBK" w:cs="方正楷体_GBK"/>
          <w:color w:val="000000" w:themeColor="text1"/>
          <w:szCs w:val="21"/>
          <w14:textFill>
            <w14:solidFill>
              <w14:schemeClr w14:val="tx1"/>
            </w14:solidFill>
          </w14:textFill>
        </w:rPr>
      </w:pPr>
      <w:r>
        <w:rPr>
          <w:rFonts w:ascii="Times New Roman" w:hAnsi="Times New Roman" w:eastAsia="方正楷体_GBK" w:cs="方正楷体_GBK"/>
          <w:color w:val="000000" w:themeColor="text1"/>
          <w:szCs w:val="21"/>
          <w14:textFill>
            <w14:solidFill>
              <w14:schemeClr w14:val="tx1"/>
            </w14:solidFill>
          </w14:textFill>
        </w:rPr>
        <w:t>（四）网上报名</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000000" w:themeColor="text1"/>
          <w:kern w:val="0"/>
          <w:szCs w:val="21"/>
          <w14:textFill>
            <w14:solidFill>
              <w14:schemeClr w14:val="tx1"/>
            </w14:solidFill>
          </w14:textFill>
        </w:rPr>
        <w:t>CA 证书办理机构</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pPr>
        <w:spacing w:line="360" w:lineRule="exact"/>
        <w:ind w:firstLine="420" w:firstLineChars="200"/>
        <w:rPr>
          <w:rFonts w:ascii="Times New Roman" w:hAnsi="Times New Roman" w:eastAsia="方正楷体_GBK" w:cs="方正楷体_GBK"/>
          <w:color w:val="000000" w:themeColor="text1"/>
          <w:szCs w:val="21"/>
          <w14:textFill>
            <w14:solidFill>
              <w14:schemeClr w14:val="tx1"/>
            </w14:solidFill>
          </w14:textFill>
        </w:rPr>
      </w:pPr>
      <w:r>
        <w:rPr>
          <w:rFonts w:ascii="Times New Roman" w:hAnsi="Times New Roman" w:eastAsia="方正楷体_GBK" w:cs="方正楷体_GBK"/>
          <w:color w:val="000000" w:themeColor="text1"/>
          <w:szCs w:val="21"/>
          <w14:textFill>
            <w14:solidFill>
              <w14:schemeClr w14:val="tx1"/>
            </w14:solidFill>
          </w14:textFill>
        </w:rPr>
        <w:t>（五）保证金的交纳及相关规定</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1.竞买保证金由申请人自行支付，不得代交。</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 xml:space="preserve">申请人每次提交竞买申请及交纳竞买保证金只对应一宗采矿权，如申请人同时竞买多宗采矿权的，应分别提交申请并按时足额交纳竞买保证金。    </w:t>
      </w:r>
    </w:p>
    <w:p>
      <w:pPr>
        <w:spacing w:line="360" w:lineRule="exact"/>
        <w:ind w:firstLine="420" w:firstLineChars="200"/>
        <w:jc w:val="left"/>
        <w:rPr>
          <w:rFonts w:hint="eastAsia"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 xml:space="preserve">3.申请人应于报名期限内交纳竞买保证金人民币 </w:t>
      </w:r>
      <w:r>
        <w:rPr>
          <w:rFonts w:hint="eastAsia" w:ascii="Times New Roman" w:hAnsi="Times New Roman" w:eastAsia="方正仿宋_GBK" w:cs="Times New Roman"/>
          <w:color w:val="000000" w:themeColor="text1"/>
          <w:szCs w:val="21"/>
          <w14:textFill>
            <w14:solidFill>
              <w14:schemeClr w14:val="tx1"/>
            </w14:solidFill>
          </w14:textFill>
        </w:rPr>
        <w:t>51.452</w:t>
      </w:r>
      <w:ins w:id="26" w:author="A." w:date="2024-10-24T09:20:10Z">
        <w:r>
          <w:rPr>
            <w:rFonts w:hint="eastAsia" w:ascii="Times New Roman" w:hAnsi="Times New Roman" w:eastAsia="方正仿宋_GBK" w:cs="Times New Roman"/>
            <w:color w:val="000000" w:themeColor="text1"/>
            <w:szCs w:val="21"/>
            <w:lang w:val="en-US" w:eastAsia="zh-CN"/>
            <w14:textFill>
              <w14:solidFill>
                <w14:schemeClr w14:val="tx1"/>
              </w14:solidFill>
            </w14:textFill>
          </w:rPr>
          <w:t>万元</w:t>
        </w:r>
      </w:ins>
      <w:del w:id="27" w:author="A." w:date="2024-10-24T09:20:07Z">
        <w:r>
          <w:rPr>
            <w:rFonts w:ascii="Times New Roman" w:hAnsi="Times New Roman" w:eastAsia="方正仿宋_GBK" w:cs="Times New Roman"/>
            <w:color w:val="000000" w:themeColor="text1"/>
            <w:szCs w:val="21"/>
            <w14:textFill>
              <w14:solidFill>
                <w14:schemeClr w14:val="tx1"/>
              </w14:solidFill>
            </w14:textFill>
          </w:rPr>
          <w:delText xml:space="preserve"> </w:delText>
        </w:r>
      </w:del>
      <w:r>
        <w:rPr>
          <w:rFonts w:ascii="Times New Roman" w:hAnsi="Times New Roman" w:eastAsia="方正仿宋_GBK" w:cs="Times New Roman"/>
          <w:color w:val="000000" w:themeColor="text1"/>
          <w:szCs w:val="21"/>
          <w14:textFill>
            <w14:solidFill>
              <w14:schemeClr w14:val="tx1"/>
            </w14:solidFill>
          </w14:textFill>
        </w:rPr>
        <w:t>（大写</w:t>
      </w:r>
      <w:del w:id="28" w:author="A." w:date="2024-10-24T09:19:50Z">
        <w:r>
          <w:rPr>
            <w:rFonts w:ascii="Times New Roman" w:hAnsi="Times New Roman" w:eastAsia="方正仿宋_GBK" w:cs="Times New Roman"/>
            <w:color w:val="000000" w:themeColor="text1"/>
            <w:szCs w:val="21"/>
            <w14:textFill>
              <w14:solidFill>
                <w14:schemeClr w14:val="tx1"/>
              </w14:solidFill>
            </w14:textFill>
          </w:rPr>
          <w:delText xml:space="preserve"> </w:delText>
        </w:r>
      </w:del>
      <w:r>
        <w:rPr>
          <w:rFonts w:hint="eastAsia" w:ascii="Times New Roman" w:hAnsi="Times New Roman" w:eastAsia="方正仿宋_GBK" w:cs="Times New Roman"/>
          <w:color w:val="000000" w:themeColor="text1"/>
          <w:szCs w:val="21"/>
          <w14:textFill>
            <w14:solidFill>
              <w14:schemeClr w14:val="tx1"/>
            </w14:solidFill>
          </w14:textFill>
        </w:rPr>
        <w:t>伍拾壹万肆仟伍佰贰拾元</w:t>
      </w:r>
      <w:del w:id="29" w:author="A." w:date="2024-10-24T09:19:54Z">
        <w:r>
          <w:rPr>
            <w:rFonts w:ascii="Times New Roman" w:hAnsi="Times New Roman" w:eastAsia="方正仿宋_GBK" w:cs="Times New Roman"/>
            <w:color w:val="000000" w:themeColor="text1"/>
            <w:szCs w:val="21"/>
            <w14:textFill>
              <w14:solidFill>
                <w14:schemeClr w14:val="tx1"/>
              </w14:solidFill>
            </w14:textFill>
          </w:rPr>
          <w:delText xml:space="preserve"> </w:delText>
        </w:r>
      </w:del>
      <w:r>
        <w:rPr>
          <w:rFonts w:ascii="Times New Roman" w:hAnsi="Times New Roman" w:eastAsia="方正仿宋_GBK" w:cs="Times New Roman"/>
          <w:color w:val="000000" w:themeColor="text1"/>
          <w:szCs w:val="21"/>
          <w14:textFill>
            <w14:solidFill>
              <w14:schemeClr w14:val="tx1"/>
            </w14:solidFill>
          </w14:textFill>
        </w:rPr>
        <w:t>），竞买保证金交纳时间以银行确认的到账时间为准。竞买保证金到账截止时间为：</w:t>
      </w:r>
      <w:r>
        <w:rPr>
          <w:rFonts w:ascii="Times New Roman" w:hAnsi="Times New Roman" w:eastAsia="方正仿宋_GBK" w:cs="Times New Roman"/>
          <w:iCs/>
          <w:color w:val="000000" w:themeColor="text1"/>
          <w:szCs w:val="21"/>
          <w14:textFill>
            <w14:solidFill>
              <w14:schemeClr w14:val="tx1"/>
            </w14:solidFill>
          </w14:textFill>
        </w:rPr>
        <w:t>2024年</w:t>
      </w:r>
      <w:del w:id="30" w:author="A." w:date="2024-10-24T09:20:24Z">
        <w:r>
          <w:rPr>
            <w:rFonts w:hint="default" w:ascii="Times New Roman" w:hAnsi="Times New Roman" w:eastAsia="方正仿宋_GBK" w:cs="Times New Roman"/>
            <w:iCs/>
            <w:color w:val="000000" w:themeColor="text1"/>
            <w:szCs w:val="21"/>
            <w:lang w:val="en-US"/>
            <w14:textFill>
              <w14:solidFill>
                <w14:schemeClr w14:val="tx1"/>
              </w14:solidFill>
            </w14:textFill>
          </w:rPr>
          <w:delText xml:space="preserve">   </w:delText>
        </w:r>
      </w:del>
      <w:ins w:id="31" w:author="A." w:date="2024-10-24T09:20:24Z">
        <w:r>
          <w:rPr>
            <w:rFonts w:hint="eastAsia" w:ascii="Times New Roman" w:hAnsi="Times New Roman" w:eastAsia="方正仿宋_GBK" w:cs="Times New Roman"/>
            <w:iCs/>
            <w:color w:val="000000" w:themeColor="text1"/>
            <w:szCs w:val="21"/>
            <w:lang w:val="en-US" w:eastAsia="zh-CN"/>
            <w14:textFill>
              <w14:solidFill>
                <w14:schemeClr w14:val="tx1"/>
              </w14:solidFill>
            </w14:textFill>
          </w:rPr>
          <w:t>11</w:t>
        </w:r>
      </w:ins>
      <w:r>
        <w:rPr>
          <w:rFonts w:ascii="Times New Roman" w:hAnsi="Times New Roman" w:eastAsia="方正仿宋_GBK" w:cs="Times New Roman"/>
          <w:iCs/>
          <w:color w:val="000000" w:themeColor="text1"/>
          <w:szCs w:val="21"/>
          <w14:textFill>
            <w14:solidFill>
              <w14:schemeClr w14:val="tx1"/>
            </w14:solidFill>
          </w14:textFill>
        </w:rPr>
        <w:t>月</w:t>
      </w:r>
      <w:del w:id="32" w:author="A." w:date="2024-10-24T09:20:34Z">
        <w:r>
          <w:rPr>
            <w:rFonts w:hint="default" w:ascii="Times New Roman" w:hAnsi="Times New Roman" w:eastAsia="方正仿宋_GBK" w:cs="Times New Roman"/>
            <w:iCs/>
            <w:color w:val="000000" w:themeColor="text1"/>
            <w:szCs w:val="21"/>
            <w:lang w:val="en-US"/>
            <w14:textFill>
              <w14:solidFill>
                <w14:schemeClr w14:val="tx1"/>
              </w14:solidFill>
            </w14:textFill>
          </w:rPr>
          <w:delText xml:space="preserve">   </w:delText>
        </w:r>
      </w:del>
      <w:ins w:id="33" w:author="A." w:date="2024-10-24T09:20:38Z">
        <w:r>
          <w:rPr>
            <w:rFonts w:hint="eastAsia" w:ascii="Times New Roman" w:hAnsi="Times New Roman" w:eastAsia="方正仿宋_GBK" w:cs="Times New Roman"/>
            <w:iCs/>
            <w:color w:val="000000" w:themeColor="text1"/>
            <w:szCs w:val="21"/>
            <w:lang w:val="en-US" w:eastAsia="zh-CN"/>
            <w14:textFill>
              <w14:solidFill>
                <w14:schemeClr w14:val="tx1"/>
              </w14:solidFill>
            </w14:textFill>
          </w:rPr>
          <w:t>21</w:t>
        </w:r>
      </w:ins>
      <w:r>
        <w:rPr>
          <w:rFonts w:ascii="Times New Roman" w:hAnsi="Times New Roman" w:eastAsia="方正仿宋_GBK" w:cs="Times New Roman"/>
          <w:iCs/>
          <w:color w:val="000000" w:themeColor="text1"/>
          <w:szCs w:val="21"/>
          <w14:textFill>
            <w14:solidFill>
              <w14:schemeClr w14:val="tx1"/>
            </w14:solidFill>
          </w14:textFill>
        </w:rPr>
        <w:t>日</w:t>
      </w:r>
      <w:del w:id="34" w:author="A." w:date="2024-10-24T09:20:44Z">
        <w:r>
          <w:rPr>
            <w:rFonts w:hint="default" w:ascii="Times New Roman" w:hAnsi="Times New Roman" w:eastAsia="方正仿宋_GBK" w:cs="Times New Roman"/>
            <w:iCs/>
            <w:color w:val="000000" w:themeColor="text1"/>
            <w:szCs w:val="21"/>
            <w:lang w:val="en-US"/>
            <w14:textFill>
              <w14:solidFill>
                <w14:schemeClr w14:val="tx1"/>
              </w14:solidFill>
            </w14:textFill>
          </w:rPr>
          <w:delText xml:space="preserve">    </w:delText>
        </w:r>
      </w:del>
      <w:ins w:id="35" w:author="A." w:date="2024-10-24T09:20:44Z">
        <w:r>
          <w:rPr>
            <w:rFonts w:hint="eastAsia" w:ascii="Times New Roman" w:hAnsi="Times New Roman" w:eastAsia="方正仿宋_GBK" w:cs="Times New Roman"/>
            <w:iCs/>
            <w:color w:val="000000" w:themeColor="text1"/>
            <w:szCs w:val="21"/>
            <w:lang w:val="en-US" w:eastAsia="zh-CN"/>
            <w14:textFill>
              <w14:solidFill>
                <w14:schemeClr w14:val="tx1"/>
              </w14:solidFill>
            </w14:textFill>
          </w:rPr>
          <w:t>1</w:t>
        </w:r>
      </w:ins>
      <w:ins w:id="36" w:author="A." w:date="2024-10-24T09:20:45Z">
        <w:r>
          <w:rPr>
            <w:rFonts w:hint="eastAsia" w:ascii="Times New Roman" w:hAnsi="Times New Roman" w:eastAsia="方正仿宋_GBK" w:cs="Times New Roman"/>
            <w:iCs/>
            <w:color w:val="000000" w:themeColor="text1"/>
            <w:szCs w:val="21"/>
            <w:lang w:val="en-US" w:eastAsia="zh-CN"/>
            <w14:textFill>
              <w14:solidFill>
                <w14:schemeClr w14:val="tx1"/>
              </w14:solidFill>
            </w14:textFill>
          </w:rPr>
          <w:t>7</w:t>
        </w:r>
      </w:ins>
      <w:r>
        <w:rPr>
          <w:rFonts w:ascii="Times New Roman" w:hAnsi="Times New Roman" w:eastAsia="方正仿宋_GBK" w:cs="Times New Roman"/>
          <w:iCs/>
          <w:color w:val="000000" w:themeColor="text1"/>
          <w:szCs w:val="21"/>
          <w14:textFill>
            <w14:solidFill>
              <w14:schemeClr w14:val="tx1"/>
            </w14:solidFill>
          </w14:textFill>
        </w:rPr>
        <w:t>:00</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为避免因竞买保证金到账时间延误，影响申请人顺利获取交易竞买资格，建议申请人在报名期限截止时间的1日前交纳竞买保证金。</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4.保证金账户只接受银行转账或电汇方式，不接受现金或现金汇款。</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5.申请人在规定时间内足额交纳了竞买保证金至指定账户的（以保证金到达指定账户时间为准），重庆市国有建设用地使用权和矿业权网上交易系统将自动颁发《保证金到账确认书》。</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000000" w:themeColor="text1"/>
          <w:szCs w:val="21"/>
          <w14:textFill>
            <w14:solidFill>
              <w14:schemeClr w14:val="tx1"/>
            </w14:solidFill>
          </w14:textFill>
        </w:rPr>
        <w:t>如未竞得，在成交日之后1个工作日内退还保证金及银行同期活期存款利息。</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楷体_GBK" w:cs="方正楷体_GBK"/>
          <w:color w:val="000000" w:themeColor="text1"/>
          <w:szCs w:val="21"/>
          <w14:textFill>
            <w14:solidFill>
              <w14:schemeClr w14:val="tx1"/>
            </w14:solidFill>
          </w14:textFill>
        </w:rPr>
        <w:t>（六）网上报名资格审核相关程序：</w:t>
      </w:r>
      <w:r>
        <w:rPr>
          <w:rFonts w:ascii="Times New Roman" w:hAnsi="Times New Roman" w:eastAsia="方正仿宋_GBK" w:cs="Times New Roman"/>
          <w:color w:val="000000" w:themeColor="text1"/>
          <w:szCs w:val="21"/>
          <w14:textFill>
            <w14:solidFill>
              <w14:schemeClr w14:val="tx1"/>
            </w14:solidFill>
          </w14:textFill>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五、确定竞得人的标准和方法</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hint="eastAsia" w:ascii="Times New Roman" w:hAnsi="Times New Roman" w:eastAsia="方正楷体_GBK" w:cs="方正楷体_GBK"/>
          <w:color w:val="000000" w:themeColor="text1"/>
          <w:szCs w:val="21"/>
          <w14:textFill>
            <w14:solidFill>
              <w14:schemeClr w14:val="tx1"/>
            </w14:solidFill>
          </w14:textFill>
        </w:rPr>
        <w:t>（一）网上</w:t>
      </w:r>
      <w:r>
        <w:rPr>
          <w:rFonts w:hint="eastAsia" w:ascii="Times New Roman" w:hAnsi="Times New Roman" w:eastAsia="方正楷体_GBK" w:cs="方正楷体_GBK"/>
          <w:color w:val="000000" w:themeColor="text1"/>
          <w:kern w:val="0"/>
          <w:szCs w:val="21"/>
          <w14:textFill>
            <w14:solidFill>
              <w14:schemeClr w14:val="tx1"/>
            </w14:solidFill>
          </w14:textFill>
        </w:rPr>
        <w:t>挂牌时间：</w:t>
      </w:r>
      <w:r>
        <w:rPr>
          <w:rFonts w:ascii="Times New Roman" w:hAnsi="Times New Roman" w:eastAsia="方正仿宋_GBK" w:cs="Times New Roman"/>
          <w:color w:val="000000" w:themeColor="text1"/>
          <w:kern w:val="0"/>
          <w:szCs w:val="21"/>
          <w14:textFill>
            <w14:solidFill>
              <w14:schemeClr w14:val="tx1"/>
            </w14:solidFill>
          </w14:textFill>
        </w:rPr>
        <w:t>2024年</w:t>
      </w:r>
      <w:del w:id="37" w:author="袁玮" w:date="2024-10-24T14:36:16Z">
        <w:r>
          <w:rPr>
            <w:rFonts w:hint="default" w:ascii="Times New Roman" w:hAnsi="Times New Roman" w:eastAsia="方正仿宋_GBK" w:cs="Times New Roman"/>
            <w:color w:val="000000" w:themeColor="text1"/>
            <w:kern w:val="0"/>
            <w:szCs w:val="21"/>
            <w:u w:val="single"/>
            <w:lang w:val="en-US"/>
            <w14:textFill>
              <w14:solidFill>
                <w14:schemeClr w14:val="tx1"/>
              </w14:solidFill>
            </w14:textFill>
          </w:rPr>
          <w:delText xml:space="preserve">   </w:delText>
        </w:r>
      </w:del>
      <w:ins w:id="38" w:author="A." w:date="2024-10-24T09:21:40Z">
        <w:del w:id="39" w:author="袁玮" w:date="2024-10-24T14:36:16Z">
          <w:r>
            <w:rPr>
              <w:rFonts w:hint="default" w:ascii="Times New Roman" w:hAnsi="Times New Roman" w:eastAsia="方正仿宋_GBK" w:cs="Times New Roman"/>
              <w:color w:val="000000" w:themeColor="text1"/>
              <w:kern w:val="0"/>
              <w:szCs w:val="21"/>
              <w:u w:val="single"/>
              <w:lang w:val="en-US" w:eastAsia="zh-CN"/>
              <w14:textFill>
                <w14:solidFill>
                  <w14:schemeClr w14:val="tx1"/>
                </w14:solidFill>
              </w14:textFill>
            </w:rPr>
            <w:delText>10</w:delText>
          </w:r>
        </w:del>
      </w:ins>
      <w:ins w:id="40" w:author="袁玮" w:date="2024-10-24T14:36:16Z">
        <w:r>
          <w:rPr>
            <w:rFonts w:hint="eastAsia" w:ascii="Times New Roman" w:hAnsi="Times New Roman" w:eastAsia="方正仿宋_GBK" w:cs="Times New Roman"/>
            <w:color w:val="000000" w:themeColor="text1"/>
            <w:kern w:val="0"/>
            <w:szCs w:val="21"/>
            <w:u w:val="single"/>
            <w:lang w:val="en-US" w:eastAsia="zh-CN"/>
            <w14:textFill>
              <w14:solidFill>
                <w14:schemeClr w14:val="tx1"/>
              </w14:solidFill>
            </w14:textFill>
          </w:rPr>
          <w:t>11</w:t>
        </w:r>
      </w:ins>
      <w:r>
        <w:rPr>
          <w:rFonts w:ascii="Times New Roman" w:hAnsi="Times New Roman" w:eastAsia="方正仿宋_GBK" w:cs="Times New Roman"/>
          <w:color w:val="000000" w:themeColor="text1"/>
          <w:kern w:val="0"/>
          <w:szCs w:val="21"/>
          <w14:textFill>
            <w14:solidFill>
              <w14:schemeClr w14:val="tx1"/>
            </w14:solidFill>
          </w14:textFill>
        </w:rPr>
        <w:t>月</w:t>
      </w:r>
      <w:del w:id="41" w:author="A." w:date="2024-10-24T09:21:43Z">
        <w:r>
          <w:rPr>
            <w:rFonts w:hint="default" w:ascii="Times New Roman" w:hAnsi="Times New Roman" w:eastAsia="方正仿宋_GBK" w:cs="Times New Roman"/>
            <w:color w:val="000000" w:themeColor="text1"/>
            <w:kern w:val="0"/>
            <w:szCs w:val="21"/>
            <w:u w:val="single"/>
            <w:lang w:val="en-US"/>
            <w14:textFill>
              <w14:solidFill>
                <w14:schemeClr w14:val="tx1"/>
              </w14:solidFill>
            </w14:textFill>
          </w:rPr>
          <w:delText xml:space="preserve">   </w:delText>
        </w:r>
      </w:del>
      <w:ins w:id="42" w:author="A." w:date="2024-10-24T09:21:43Z">
        <w:r>
          <w:rPr>
            <w:rFonts w:hint="eastAsia" w:ascii="Times New Roman" w:hAnsi="Times New Roman" w:eastAsia="方正仿宋_GBK" w:cs="Times New Roman"/>
            <w:color w:val="000000" w:themeColor="text1"/>
            <w:kern w:val="0"/>
            <w:szCs w:val="21"/>
            <w:u w:val="single"/>
            <w:lang w:val="en-US" w:eastAsia="zh-CN"/>
            <w14:textFill>
              <w14:solidFill>
                <w14:schemeClr w14:val="tx1"/>
              </w14:solidFill>
            </w14:textFill>
          </w:rPr>
          <w:t>2</w:t>
        </w:r>
      </w:ins>
      <w:ins w:id="43" w:author="A." w:date="2024-10-24T09:21:44Z">
        <w:del w:id="44" w:author="袁玮" w:date="2024-10-24T14:36:20Z">
          <w:r>
            <w:rPr>
              <w:rFonts w:hint="default" w:ascii="Times New Roman" w:hAnsi="Times New Roman" w:eastAsia="方正仿宋_GBK" w:cs="Times New Roman"/>
              <w:color w:val="000000" w:themeColor="text1"/>
              <w:kern w:val="0"/>
              <w:szCs w:val="21"/>
              <w:u w:val="single"/>
              <w:lang w:val="en-US" w:eastAsia="zh-CN"/>
              <w14:textFill>
                <w14:solidFill>
                  <w14:schemeClr w14:val="tx1"/>
                </w14:solidFill>
              </w14:textFill>
            </w:rPr>
            <w:delText>5</w:delText>
          </w:r>
        </w:del>
      </w:ins>
      <w:ins w:id="45" w:author="袁玮" w:date="2024-10-24T14:36:20Z">
        <w:r>
          <w:rPr>
            <w:rFonts w:hint="eastAsia" w:ascii="Times New Roman" w:hAnsi="Times New Roman" w:eastAsia="方正仿宋_GBK" w:cs="Times New Roman"/>
            <w:color w:val="000000" w:themeColor="text1"/>
            <w:kern w:val="0"/>
            <w:szCs w:val="21"/>
            <w:u w:val="single"/>
            <w:lang w:val="en-US" w:eastAsia="zh-CN"/>
            <w14:textFill>
              <w14:solidFill>
                <w14:schemeClr w14:val="tx1"/>
              </w14:solidFill>
            </w14:textFill>
          </w:rPr>
          <w:t>2</w:t>
        </w:r>
      </w:ins>
      <w:r>
        <w:rPr>
          <w:rFonts w:ascii="Times New Roman" w:hAnsi="Times New Roman" w:eastAsia="方正仿宋_GBK" w:cs="Times New Roman"/>
          <w:color w:val="000000" w:themeColor="text1"/>
          <w:kern w:val="0"/>
          <w:szCs w:val="21"/>
          <w14:textFill>
            <w14:solidFill>
              <w14:schemeClr w14:val="tx1"/>
            </w14:solidFill>
          </w14:textFill>
        </w:rPr>
        <w:t>日</w:t>
      </w:r>
      <w:del w:id="46" w:author="A." w:date="2024-10-24T09:21:47Z">
        <w:r>
          <w:rPr>
            <w:rFonts w:hint="default" w:ascii="Times New Roman" w:hAnsi="Times New Roman" w:eastAsia="方正仿宋_GBK" w:cs="Times New Roman"/>
            <w:color w:val="000000" w:themeColor="text1"/>
            <w:kern w:val="0"/>
            <w:szCs w:val="21"/>
            <w:u w:val="single"/>
            <w:lang w:val="en-US"/>
            <w14:textFill>
              <w14:solidFill>
                <w14:schemeClr w14:val="tx1"/>
              </w14:solidFill>
            </w14:textFill>
          </w:rPr>
          <w:delText xml:space="preserve">   </w:delText>
        </w:r>
      </w:del>
      <w:ins w:id="47" w:author="A." w:date="2024-10-24T09:21:47Z">
        <w:r>
          <w:rPr>
            <w:rFonts w:hint="eastAsia" w:ascii="Times New Roman" w:hAnsi="Times New Roman" w:eastAsia="方正仿宋_GBK" w:cs="Times New Roman"/>
            <w:color w:val="000000" w:themeColor="text1"/>
            <w:kern w:val="0"/>
            <w:szCs w:val="21"/>
            <w:u w:val="single"/>
            <w:lang w:val="en-US" w:eastAsia="zh-CN"/>
            <w14:textFill>
              <w14:solidFill>
                <w14:schemeClr w14:val="tx1"/>
              </w14:solidFill>
            </w14:textFill>
          </w:rPr>
          <w:t>0</w:t>
        </w:r>
      </w:ins>
      <w:ins w:id="48" w:author="A." w:date="2024-10-24T09:21:48Z">
        <w:r>
          <w:rPr>
            <w:rFonts w:hint="eastAsia" w:ascii="Times New Roman" w:hAnsi="Times New Roman" w:eastAsia="方正仿宋_GBK" w:cs="Times New Roman"/>
            <w:color w:val="000000" w:themeColor="text1"/>
            <w:kern w:val="0"/>
            <w:szCs w:val="21"/>
            <w:u w:val="single"/>
            <w:lang w:val="en-US" w:eastAsia="zh-CN"/>
            <w14:textFill>
              <w14:solidFill>
                <w14:schemeClr w14:val="tx1"/>
              </w14:solidFill>
            </w14:textFill>
          </w:rPr>
          <w:t>9</w:t>
        </w:r>
      </w:ins>
      <w:r>
        <w:rPr>
          <w:rFonts w:ascii="Times New Roman" w:hAnsi="Times New Roman" w:eastAsia="方正仿宋_GBK" w:cs="Times New Roman"/>
          <w:color w:val="000000" w:themeColor="text1"/>
          <w:kern w:val="0"/>
          <w:szCs w:val="21"/>
          <w14:textFill>
            <w14:solidFill>
              <w14:schemeClr w14:val="tx1"/>
            </w14:solidFill>
          </w14:textFill>
        </w:rPr>
        <w:t>时</w:t>
      </w:r>
      <w:r>
        <w:rPr>
          <w:rFonts w:ascii="Times New Roman" w:hAnsi="Times New Roman" w:eastAsia="方正仿宋_GBK" w:cs="Times New Roman"/>
          <w:color w:val="000000" w:themeColor="text1"/>
          <w:szCs w:val="21"/>
          <w14:textFill>
            <w14:solidFill>
              <w14:schemeClr w14:val="tx1"/>
            </w14:solidFill>
          </w14:textFill>
        </w:rPr>
        <w:t>-2024年</w:t>
      </w:r>
      <w:del w:id="49" w:author="A." w:date="2024-10-24T09:21:54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50" w:author="A." w:date="2024-10-24T09:21:54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w:t>
        </w:r>
      </w:ins>
      <w:ins w:id="51" w:author="A." w:date="2024-10-24T09:21:54Z">
        <w:del w:id="52" w:author="袁玮" w:date="2024-10-24T14:36:21Z">
          <w:r>
            <w:rPr>
              <w:rFonts w:hint="default" w:ascii="Times New Roman" w:hAnsi="Times New Roman" w:eastAsia="方正仿宋_GBK" w:cs="Times New Roman"/>
              <w:color w:val="000000" w:themeColor="text1"/>
              <w:szCs w:val="21"/>
              <w:u w:val="single"/>
              <w:lang w:val="en-US" w:eastAsia="zh-CN"/>
              <w14:textFill>
                <w14:solidFill>
                  <w14:schemeClr w14:val="tx1"/>
                </w14:solidFill>
              </w14:textFill>
            </w:rPr>
            <w:delText>1</w:delText>
          </w:r>
        </w:del>
      </w:ins>
      <w:ins w:id="53" w:author="袁玮" w:date="2024-10-24T14:36:21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2</w:t>
        </w:r>
      </w:ins>
      <w:r>
        <w:rPr>
          <w:rFonts w:ascii="Times New Roman" w:hAnsi="Times New Roman" w:eastAsia="方正仿宋_GBK" w:cs="Times New Roman"/>
          <w:color w:val="000000" w:themeColor="text1"/>
          <w:szCs w:val="21"/>
          <w14:textFill>
            <w14:solidFill>
              <w14:schemeClr w14:val="tx1"/>
            </w14:solidFill>
          </w14:textFill>
        </w:rPr>
        <w:t>月</w:t>
      </w:r>
      <w:del w:id="54" w:author="袁玮" w:date="2024-10-24T14:36:23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55" w:author="A." w:date="2024-10-24T09:21:58Z">
        <w:del w:id="56" w:author="袁玮" w:date="2024-10-24T14:36:23Z">
          <w:r>
            <w:rPr>
              <w:rFonts w:hint="default" w:ascii="Times New Roman" w:hAnsi="Times New Roman" w:eastAsia="方正仿宋_GBK" w:cs="Times New Roman"/>
              <w:color w:val="000000" w:themeColor="text1"/>
              <w:szCs w:val="21"/>
              <w:u w:val="single"/>
              <w:lang w:val="en-US" w:eastAsia="zh-CN"/>
              <w14:textFill>
                <w14:solidFill>
                  <w14:schemeClr w14:val="tx1"/>
                </w14:solidFill>
              </w14:textFill>
            </w:rPr>
            <w:delText>2</w:delText>
          </w:r>
        </w:del>
      </w:ins>
      <w:ins w:id="57" w:author="A." w:date="2024-10-24T09:21:59Z">
        <w:del w:id="58" w:author="袁玮" w:date="2024-10-24T14:36:23Z">
          <w:r>
            <w:rPr>
              <w:rFonts w:hint="default" w:ascii="Times New Roman" w:hAnsi="Times New Roman" w:eastAsia="方正仿宋_GBK" w:cs="Times New Roman"/>
              <w:color w:val="000000" w:themeColor="text1"/>
              <w:szCs w:val="21"/>
              <w:u w:val="single"/>
              <w:lang w:val="en-US" w:eastAsia="zh-CN"/>
              <w14:textFill>
                <w14:solidFill>
                  <w14:schemeClr w14:val="tx1"/>
                </w14:solidFill>
              </w14:textFill>
            </w:rPr>
            <w:delText>1</w:delText>
          </w:r>
        </w:del>
      </w:ins>
      <w:ins w:id="59" w:author="袁玮" w:date="2024-10-24T14:36:23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5</w:t>
        </w:r>
      </w:ins>
      <w:r>
        <w:rPr>
          <w:rFonts w:ascii="Times New Roman" w:hAnsi="Times New Roman" w:eastAsia="方正仿宋_GBK" w:cs="Times New Roman"/>
          <w:color w:val="000000" w:themeColor="text1"/>
          <w:szCs w:val="21"/>
          <w14:textFill>
            <w14:solidFill>
              <w14:schemeClr w14:val="tx1"/>
            </w14:solidFill>
          </w14:textFill>
        </w:rPr>
        <w:t>日</w:t>
      </w:r>
      <w:del w:id="60" w:author="A." w:date="2024-10-24T09:22:06Z">
        <w:r>
          <w:rPr>
            <w:rFonts w:hint="default" w:ascii="Times New Roman" w:hAnsi="Times New Roman" w:eastAsia="方正仿宋_GBK" w:cs="Times New Roman"/>
            <w:color w:val="000000" w:themeColor="text1"/>
            <w:szCs w:val="21"/>
            <w:u w:val="single"/>
            <w:lang w:val="en-US"/>
            <w14:textFill>
              <w14:solidFill>
                <w14:schemeClr w14:val="tx1"/>
              </w14:solidFill>
            </w14:textFill>
          </w:rPr>
          <w:delText xml:space="preserve">   </w:delText>
        </w:r>
      </w:del>
      <w:ins w:id="61" w:author="A." w:date="2024-10-24T09:22:06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17</w:t>
        </w:r>
      </w:ins>
      <w:r>
        <w:rPr>
          <w:rFonts w:ascii="Times New Roman" w:hAnsi="Times New Roman" w:eastAsia="方正仿宋_GBK" w:cs="Times New Roman"/>
          <w:color w:val="000000" w:themeColor="text1"/>
          <w:szCs w:val="21"/>
          <w14:textFill>
            <w14:solidFill>
              <w14:schemeClr w14:val="tx1"/>
            </w14:solidFill>
          </w14:textFill>
        </w:rPr>
        <w:t>时</w:t>
      </w:r>
    </w:p>
    <w:p>
      <w:pPr>
        <w:spacing w:line="360" w:lineRule="exact"/>
        <w:ind w:firstLine="420" w:firstLineChars="200"/>
        <w:rPr>
          <w:rFonts w:ascii="Times New Roman" w:hAnsi="Times New Roman" w:eastAsia="方正楷体_GBK" w:cs="方正楷体_GBK"/>
          <w:color w:val="000000" w:themeColor="text1"/>
          <w:szCs w:val="21"/>
          <w14:textFill>
            <w14:solidFill>
              <w14:schemeClr w14:val="tx1"/>
            </w14:solidFill>
          </w14:textFill>
        </w:rPr>
      </w:pPr>
      <w:r>
        <w:rPr>
          <w:rFonts w:ascii="Times New Roman" w:hAnsi="Times New Roman" w:eastAsia="方正楷体_GBK" w:cs="方正楷体_GBK"/>
          <w:color w:val="000000" w:themeColor="text1"/>
          <w:szCs w:val="21"/>
          <w14:textFill>
            <w14:solidFill>
              <w14:schemeClr w14:val="tx1"/>
            </w14:solidFill>
          </w14:textFill>
        </w:rPr>
        <w:t>（二）网上挂牌交易：</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1.本次网上挂牌出让未设置底价，采用网上增价报</w:t>
      </w:r>
      <w:r>
        <w:rPr>
          <w:rFonts w:ascii="Times New Roman" w:hAnsi="Times New Roman" w:eastAsia="方正仿宋_GBK" w:cs="Times New Roman"/>
          <w:color w:val="000000" w:themeColor="text1"/>
          <w:kern w:val="0"/>
          <w:szCs w:val="21"/>
          <w14:textFill>
            <w14:solidFill>
              <w14:schemeClr w14:val="tx1"/>
            </w14:solidFill>
          </w14:textFill>
        </w:rPr>
        <w:t>价的方式，</w:t>
      </w:r>
      <w:r>
        <w:rPr>
          <w:rFonts w:ascii="Times New Roman" w:hAnsi="Times New Roman" w:eastAsia="方正仿宋_GBK" w:cs="Times New Roman"/>
          <w:color w:val="000000" w:themeColor="text1"/>
          <w:szCs w:val="21"/>
          <w14:textFill>
            <w14:solidFill>
              <w14:schemeClr w14:val="tx1"/>
            </w14:solidFill>
          </w14:textFill>
        </w:rPr>
        <w:t>挂牌起始价为出让收益起始价，</w:t>
      </w:r>
      <w:r>
        <w:rPr>
          <w:rFonts w:ascii="Times New Roman" w:hAnsi="Times New Roman" w:eastAsia="方正仿宋_GBK" w:cs="Times New Roman"/>
          <w:color w:val="000000" w:themeColor="text1"/>
          <w:kern w:val="0"/>
          <w:szCs w:val="21"/>
          <w14:textFill>
            <w14:solidFill>
              <w14:schemeClr w14:val="tx1"/>
            </w14:solidFill>
          </w14:textFill>
        </w:rPr>
        <w:t>增价幅度为</w:t>
      </w:r>
      <w:r>
        <w:rPr>
          <w:rFonts w:hint="eastAsia" w:ascii="Times New Roman" w:hAnsi="Times New Roman" w:eastAsia="方正仿宋_GBK" w:cs="Times New Roman"/>
          <w:color w:val="000000" w:themeColor="text1"/>
          <w:kern w:val="0"/>
          <w:szCs w:val="21"/>
          <w14:textFill>
            <w14:solidFill>
              <w14:schemeClr w14:val="tx1"/>
            </w14:solidFill>
          </w14:textFill>
        </w:rPr>
        <w:t>10</w:t>
      </w:r>
      <w:r>
        <w:rPr>
          <w:rFonts w:ascii="Times New Roman" w:hAnsi="Times New Roman" w:eastAsia="方正仿宋_GBK" w:cs="Times New Roman"/>
          <w:color w:val="000000" w:themeColor="text1"/>
          <w:kern w:val="0"/>
          <w:szCs w:val="21"/>
          <w14:textFill>
            <w14:solidFill>
              <w14:schemeClr w14:val="tx1"/>
            </w14:solidFill>
          </w14:textFill>
        </w:rPr>
        <w:t>万元或</w:t>
      </w:r>
      <w:r>
        <w:rPr>
          <w:rFonts w:hint="eastAsia" w:ascii="Times New Roman" w:hAnsi="Times New Roman" w:eastAsia="方正仿宋_GBK" w:cs="Times New Roman"/>
          <w:color w:val="000000" w:themeColor="text1"/>
          <w:kern w:val="0"/>
          <w:szCs w:val="21"/>
          <w14:textFill>
            <w14:solidFill>
              <w14:schemeClr w14:val="tx1"/>
            </w14:solidFill>
          </w14:textFill>
        </w:rPr>
        <w:t>10</w:t>
      </w:r>
      <w:r>
        <w:rPr>
          <w:rFonts w:ascii="Times New Roman" w:hAnsi="Times New Roman" w:eastAsia="方正仿宋_GBK" w:cs="Times New Roman"/>
          <w:color w:val="000000" w:themeColor="text1"/>
          <w:kern w:val="0"/>
          <w:szCs w:val="21"/>
          <w14:textFill>
            <w14:solidFill>
              <w14:schemeClr w14:val="tx1"/>
            </w14:solidFill>
          </w14:textFill>
        </w:rPr>
        <w:t>万元的整数倍，按照价高者得原则确定竞得人。</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2.获得竞买资格的竞买人通过网上交易系统进行报价，初次报价不得低于起始价，初次报价后的每次报价应当比当前报价增加至少1个增价幅度。竞买人应当谨慎报价，报价一经提交，不</w:t>
      </w:r>
      <w:bookmarkStart w:id="0" w:name="_GoBack"/>
      <w:r>
        <w:rPr>
          <w:rFonts w:ascii="Times New Roman" w:hAnsi="Times New Roman" w:eastAsia="方正仿宋_GBK" w:cs="Times New Roman"/>
          <w:color w:val="000000" w:themeColor="text1"/>
          <w:kern w:val="0"/>
          <w:szCs w:val="21"/>
          <w14:textFill>
            <w14:solidFill>
              <w14:schemeClr w14:val="tx1"/>
            </w14:solidFill>
          </w14:textFill>
        </w:rPr>
        <w:t>得修改或撤</w:t>
      </w:r>
      <w:bookmarkEnd w:id="0"/>
      <w:r>
        <w:rPr>
          <w:rFonts w:ascii="Times New Roman" w:hAnsi="Times New Roman" w:eastAsia="方正仿宋_GBK" w:cs="Times New Roman"/>
          <w:color w:val="000000" w:themeColor="text1"/>
          <w:kern w:val="0"/>
          <w:szCs w:val="21"/>
          <w14:textFill>
            <w14:solidFill>
              <w14:schemeClr w14:val="tx1"/>
            </w14:solidFill>
          </w14:textFill>
        </w:rPr>
        <w:t>回。</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3.符合相关条件的报价，交易系统予以接受，并实时公布。</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4.网上挂牌报价时间截止时无人提交有效报价的，网上挂牌不成交，系统自动终止该宗矿业权网上挂牌活动。</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5.</w:t>
      </w:r>
      <w:del w:id="62" w:author="A." w:date="2024-10-24T09:29:40Z">
        <w:r>
          <w:rPr>
            <w:rFonts w:ascii="Times New Roman" w:hAnsi="Times New Roman" w:eastAsia="方正仿宋_GBK" w:cs="Times New Roman"/>
            <w:color w:val="000000" w:themeColor="text1"/>
            <w:kern w:val="0"/>
            <w:szCs w:val="21"/>
            <w14:textFill>
              <w14:solidFill>
                <w14:schemeClr w14:val="tx1"/>
              </w14:solidFill>
            </w14:textFill>
          </w:rPr>
          <w:delText>.</w:delText>
        </w:r>
      </w:del>
      <w:r>
        <w:rPr>
          <w:rFonts w:ascii="Times New Roman" w:hAnsi="Times New Roman" w:eastAsia="方正仿宋_GBK" w:cs="Times New Roman"/>
          <w:color w:val="000000" w:themeColor="text1"/>
          <w:kern w:val="0"/>
          <w:szCs w:val="21"/>
          <w14:textFill>
            <w14:solidFill>
              <w14:schemeClr w14:val="tx1"/>
            </w14:solidFill>
          </w14:textFill>
        </w:rPr>
        <w:t>网上挂牌报价时间截止时只有1个有效竞买人报名并报价的，则该竞买人为竞得入选人。</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6.网上挂牌报价时间截止时，有2个及以上竞买人报名，且有竞买人提交有效报价的。系统进入</w:t>
      </w:r>
      <w:r>
        <w:rPr>
          <w:rFonts w:hint="eastAsia" w:ascii="Times New Roman" w:hAnsi="Times New Roman" w:eastAsia="方正仿宋_GBK" w:cs="Times New Roman"/>
          <w:color w:val="000000" w:themeColor="text1"/>
          <w:kern w:val="0"/>
          <w:szCs w:val="21"/>
          <w14:textFill>
            <w14:solidFill>
              <w14:schemeClr w14:val="tx1"/>
            </w14:solidFill>
          </w14:textFill>
        </w:rPr>
        <w:t>10</w:t>
      </w:r>
      <w:r>
        <w:rPr>
          <w:rFonts w:ascii="Times New Roman" w:hAnsi="Times New Roman" w:eastAsia="方正仿宋_GBK" w:cs="Times New Roman"/>
          <w:color w:val="000000" w:themeColor="text1"/>
          <w:kern w:val="0"/>
          <w:szCs w:val="21"/>
          <w14:textFill>
            <w14:solidFill>
              <w14:schemeClr w14:val="tx1"/>
            </w14:solidFill>
          </w14:textFill>
        </w:rPr>
        <w:t>分钟询问期，若无竞买人继续竞价，则挂牌活动结束，报价最高者为竞得入选人。若还有继续竞价的，则转入限时竞价阶段。在询问期内同意继续竞价的所有有效竞买人均可在挂牌竞价阶段内参加限时竞价。</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7.限时竞价阶段以4分钟倒计时为竞价时限，如在4分钟倒计时内有新的报价，网上交易系统即从接受新的报价起再重新倒计时4分钟。</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8.4分钟倒计时截止无新的报价，则挂牌活动结束，报价最高者为竞得入选人。</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9.网上挂牌结束时，网上交易系统将自动关闭报价通道，并公布竞价结果同时网上交易系统将向竞得入选人自动核发《竞得入选人通知书》</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szCs w:val="21"/>
          <w14:textFill>
            <w14:solidFill>
              <w14:schemeClr w14:val="tx1"/>
            </w14:solidFill>
          </w14:textFill>
        </w:rPr>
        <w:t>（三）成交确认书签订：</w:t>
      </w:r>
      <w:r>
        <w:rPr>
          <w:rFonts w:ascii="Times New Roman" w:hAnsi="Times New Roman" w:eastAsia="方正仿宋_GBK" w:cs="Times New Roman"/>
          <w:color w:val="000000" w:themeColor="text1"/>
          <w:szCs w:val="21"/>
          <w14:textFill>
            <w14:solidFill>
              <w14:schemeClr w14:val="tx1"/>
            </w14:solidFill>
          </w14:textFill>
        </w:rPr>
        <w:t>该宗采矿权网上交易实行竞买资格前审，竞得入选人须在竞价完成后2个工作日内持《</w:t>
      </w:r>
      <w:r>
        <w:rPr>
          <w:rFonts w:ascii="Times New Roman" w:hAnsi="Times New Roman" w:eastAsia="方正仿宋_GBK" w:cs="Times New Roman"/>
          <w:color w:val="000000" w:themeColor="text1"/>
          <w:kern w:val="0"/>
          <w:szCs w:val="21"/>
          <w14:textFill>
            <w14:solidFill>
              <w14:schemeClr w14:val="tx1"/>
            </w14:solidFill>
          </w14:textFill>
        </w:rPr>
        <w:t>竞得入选人通知书</w:t>
      </w:r>
      <w:r>
        <w:rPr>
          <w:rFonts w:ascii="Times New Roman" w:hAnsi="Times New Roman" w:eastAsia="方正仿宋_GBK" w:cs="Times New Roman"/>
          <w:color w:val="000000" w:themeColor="text1"/>
          <w:szCs w:val="21"/>
          <w14:textFill>
            <w14:solidFill>
              <w14:schemeClr w14:val="tx1"/>
            </w14:solidFill>
          </w14:textFill>
        </w:rPr>
        <w:t>》及报名资料纸质件与重庆市公共资源交易中心签订《采矿权出让成交确认书》。</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kern w:val="0"/>
          <w:szCs w:val="21"/>
          <w14:textFill>
            <w14:solidFill>
              <w14:schemeClr w14:val="tx1"/>
            </w14:solidFill>
          </w14:textFill>
        </w:rPr>
        <w:t>（四）成交公示：</w:t>
      </w:r>
      <w:r>
        <w:rPr>
          <w:rFonts w:ascii="Times New Roman" w:hAnsi="Times New Roman" w:eastAsia="方正仿宋_GBK" w:cs="Times New Roman"/>
          <w:color w:val="000000" w:themeColor="text1"/>
          <w:kern w:val="0"/>
          <w:szCs w:val="21"/>
          <w14:textFill>
            <w14:solidFill>
              <w14:schemeClr w14:val="tx1"/>
            </w14:solidFill>
          </w14:textFill>
        </w:rPr>
        <w:t>挂牌成交后</w:t>
      </w:r>
      <w:r>
        <w:rPr>
          <w:rFonts w:ascii="Times New Roman" w:hAnsi="Times New Roman" w:eastAsia="方正仿宋_GBK" w:cs="Times New Roman"/>
          <w:color w:val="000000" w:themeColor="text1"/>
          <w:szCs w:val="21"/>
          <w14:textFill>
            <w14:solidFill>
              <w14:schemeClr w14:val="tx1"/>
            </w14:solidFill>
          </w14:textFill>
        </w:rPr>
        <w:t>的竞得人按规定即时签订《成交确认书》，成交结果在相关网站公示10个工作日。</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szCs w:val="21"/>
          <w14:textFill>
            <w14:solidFill>
              <w14:schemeClr w14:val="tx1"/>
            </w14:solidFill>
          </w14:textFill>
        </w:rPr>
        <w:t>（五）网上挂牌程序及竞得方式按照国家及重庆市有关规定执行。</w:t>
      </w:r>
      <w:r>
        <w:rPr>
          <w:rFonts w:ascii="Times New Roman" w:hAnsi="Times New Roman" w:eastAsia="方正仿宋_GBK" w:cs="Times New Roman"/>
          <w:color w:val="000000" w:themeColor="text1"/>
          <w:szCs w:val="21"/>
          <w14:textFill>
            <w14:solidFill>
              <w14:schemeClr w14:val="tx1"/>
            </w14:solidFill>
          </w14:textFill>
        </w:rPr>
        <w:t>如在挂牌程序中，本采矿权因监管部门要求需终止交易行为的，在告知竞买人后，退还采矿权竞买人已交纳的竞买保证金。</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六、出让收益的缴纳</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 xml:space="preserve"> </w:t>
      </w:r>
      <w:r>
        <w:rPr>
          <w:rFonts w:hint="eastAsia" w:ascii="Times New Roman" w:hAnsi="Times New Roman" w:eastAsia="方正仿宋_GBK" w:cs="Times New Roman"/>
          <w:color w:val="000000" w:themeColor="text1"/>
          <w:szCs w:val="21"/>
          <w14:textFill>
            <w14:solidFill>
              <w14:schemeClr w14:val="tx1"/>
            </w14:solidFill>
          </w14:textFill>
        </w:rPr>
        <w:t>出让收益首次征收比例为10%，竞得人自愿一次性缴清的除外；剩余部分在采矿许可证有效期届满前按年度分期缴清，竞得人自愿减少分期缴纳年限的除外。</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七、风险提示</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采矿权现状和出让文件已完全认可并自愿承担所有风险。</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（二）有关该宗采矿权的用地、用水、用电、公路、环保、基础设施等工作，由竞得人自行负责解决并依法完善相关手续。</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（三）若竞得人竞得该宗采矿权后，在办理采矿登记前进行安全、环境评价等认定为不适宜开采的，该宗采矿权按不成交处理。</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（四）网络安全风险提示，申请人或竞得人网上报名行为所产生的法律后果，由申请人或竞得人自行承担。</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1.操作系统请使用Win10及以上；浏览器请使用Edge浏览器，其它操作系统与浏览器可能会影响申请人正常参与网上报名活动。因浏览器使用不当引致的后果由申请人自行承担。</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2.申请人应妥善保管数字证书及其密码，凡在互联网使用数字证书登录交易系统所实施的行为，视为申请人的真实意思表示或经过申请人的合法授权，行为所产生的法律后果及责任由申请人自行承担。</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因网上交易系统出现故障，造成采矿权网上交易出现异常情况的，按照《重庆市国有建设用地使用权和矿业权网上交易应急处置暂行规定》的有关规定进行处置。</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八、违约责任、公共资源交易领域失信联合惩戒相关提示</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（二）有下列情形之一的，视为竞买人、竞得人违约，竞得结果无效，并将其列入失信联合惩戒名单、竞买保证金不予退还，出让方有权不再签订出让合同或解除合同：</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1.竞买人之间串通报价，损害国家利益、社会公共利益或者他人合法权益的；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2.竞买人弄虚作假，骗取交易资格或竞得的；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3.采取行贿或其他不正当手段竞得的；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4.竞得人逾期不签订或者拒绝签订成交确认书的；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5.竞得人逾期不签订或者拒绝签订出让合同的；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6.其他依法应当认定为违约的情形。</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九、出让合同签订事宜说明</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1.采矿权出让合同签订申请书（原件1份）；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2.采矿权成交确认书（复印件1份）；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3.工商营业执照副本（复印件1份）；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4.法人身份证明（复印件1份）；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5.法人不能亲自办理的应提供《授权委托书》（原件1份）；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6.受托人身份证明（复印件1份）；</w:t>
      </w:r>
    </w:p>
    <w:p>
      <w:pPr>
        <w:spacing w:line="360" w:lineRule="exact"/>
        <w:ind w:firstLine="420" w:firstLineChars="200"/>
        <w:rPr>
          <w:rFonts w:ascii="Times New Roman" w:hAnsi="Times New Roman" w:eastAsia="方正仿宋_GBK" w:cs="Times New Roman"/>
          <w:b/>
          <w:bCs/>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7.按照成交结果完善的《重庆市采矿权出让合同》签章件6份（原件）。</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十、对交易矿业权异议的处理方式</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对本次出让的采矿权存有异议、投诉或举报的，应在公告期截止前以书面方式向</w:t>
      </w:r>
      <w:del w:id="63" w:author="A." w:date="2024-10-24T09:32:40Z">
        <w:r>
          <w:rPr>
            <w:rFonts w:ascii="Times New Roman" w:hAnsi="Times New Roman" w:eastAsia="方正仿宋_GBK" w:cs="Times New Roman"/>
            <w:color w:val="000000" w:themeColor="text1"/>
            <w:szCs w:val="21"/>
            <w14:textFill>
              <w14:solidFill>
                <w14:schemeClr w14:val="tx1"/>
              </w14:solidFill>
            </w14:textFill>
          </w:rPr>
          <w:delText xml:space="preserve"> </w:delText>
        </w:r>
      </w:del>
      <w:r>
        <w:rPr>
          <w:rFonts w:hint="eastAsia" w:ascii="Times New Roman" w:hAnsi="Times New Roman" w:eastAsia="方正仿宋_GBK" w:cs="Times New Roman"/>
          <w:color w:val="000000" w:themeColor="text1"/>
          <w:szCs w:val="21"/>
          <w14:textFill>
            <w14:solidFill>
              <w14:schemeClr w14:val="tx1"/>
            </w14:solidFill>
          </w14:textFill>
        </w:rPr>
        <w:t>秀山县</w:t>
      </w:r>
      <w:del w:id="64" w:author="A." w:date="2024-10-24T09:32:43Z">
        <w:r>
          <w:rPr>
            <w:rFonts w:ascii="Times New Roman" w:hAnsi="Times New Roman" w:eastAsia="方正仿宋_GBK" w:cs="Times New Roman"/>
            <w:color w:val="000000" w:themeColor="text1"/>
            <w:szCs w:val="21"/>
            <w14:textFill>
              <w14:solidFill>
                <w14:schemeClr w14:val="tx1"/>
              </w14:solidFill>
            </w14:textFill>
          </w:rPr>
          <w:delText xml:space="preserve"> </w:delText>
        </w:r>
      </w:del>
      <w:r>
        <w:rPr>
          <w:rFonts w:ascii="Times New Roman" w:hAnsi="Times New Roman" w:eastAsia="方正仿宋_GBK" w:cs="Times New Roman"/>
          <w:color w:val="000000" w:themeColor="text1"/>
          <w:szCs w:val="21"/>
          <w14:textFill>
            <w14:solidFill>
              <w14:schemeClr w14:val="tx1"/>
            </w14:solidFill>
          </w14:textFill>
        </w:rPr>
        <w:t>规划和自然资源局提出（联系人：</w:t>
      </w:r>
      <w:r>
        <w:rPr>
          <w:rFonts w:hint="eastAsia" w:ascii="Times New Roman" w:hAnsi="Times New Roman" w:eastAsia="方正仿宋_GBK" w:cs="Times New Roman"/>
          <w:color w:val="000000" w:themeColor="text1"/>
          <w:szCs w:val="21"/>
          <w14:textFill>
            <w14:solidFill>
              <w14:schemeClr w14:val="tx1"/>
            </w14:solidFill>
          </w14:textFill>
        </w:rPr>
        <w:t>麻丽华</w:t>
      </w:r>
      <w:r>
        <w:rPr>
          <w:rFonts w:ascii="Times New Roman" w:hAnsi="Times New Roman" w:eastAsia="方正仿宋_GBK" w:cs="Times New Roman"/>
          <w:color w:val="000000" w:themeColor="text1"/>
          <w:szCs w:val="21"/>
          <w14:textFill>
            <w14:solidFill>
              <w14:schemeClr w14:val="tx1"/>
            </w14:solidFill>
          </w14:textFill>
        </w:rPr>
        <w:t>，联系电话：</w:t>
      </w:r>
      <w:r>
        <w:rPr>
          <w:rFonts w:hint="eastAsia" w:ascii="Times New Roman" w:hAnsi="Times New Roman" w:eastAsia="方正仿宋_GBK" w:cs="Times New Roman"/>
          <w:color w:val="000000" w:themeColor="text1"/>
          <w:szCs w:val="21"/>
          <w:lang w:val="en-US" w:eastAsia="zh-CN"/>
          <w14:textFill>
            <w14:solidFill>
              <w14:schemeClr w14:val="tx1"/>
            </w14:solidFill>
          </w14:textFill>
        </w:rPr>
        <w:t>023-76895161</w:t>
      </w:r>
      <w:r>
        <w:rPr>
          <w:rFonts w:ascii="Times New Roman" w:hAnsi="Times New Roman" w:eastAsia="方正仿宋_GBK" w:cs="Times New Roman"/>
          <w:color w:val="000000" w:themeColor="text1"/>
          <w:szCs w:val="21"/>
          <w14:textFill>
            <w14:solidFill>
              <w14:schemeClr w14:val="tx1"/>
            </w14:solidFill>
          </w14:textFill>
        </w:rPr>
        <w:t>）。根据所提异议、投诉或举报的具体情况，按照《矿业权出让交易规则》（自然资规〔2023〕1号）等相关规定进行妥善处置。</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十一、交易中止或终止</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（一）有下列情形之一的，市公共资源交易中心将发布中止网上交易公告，并中止网上交易活动：</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1.公告公示期间发现出让的矿业权权属争议尚未解决的；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2.竞得人有矿产资源违法行为的行政处罚逾期不履行的；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3.因不可抗力或者政策变化应当中止交易的其他情形。</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（二）有下列情形之一的，市公共资源交易中心将发布终止网上交易公告，并终止网上交易活动：</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1.出让人因有关政策规定、矿业权出让所依据的客观情况等发生重大变化提出终止交易</w:t>
      </w:r>
      <w:r>
        <w:rPr>
          <w:rFonts w:hint="eastAsia" w:ascii="Times New Roman" w:hAnsi="Times New Roman" w:eastAsia="方正仿宋_GBK" w:cs="Times New Roman"/>
          <w:color w:val="000000" w:themeColor="text1"/>
          <w:szCs w:val="21"/>
          <w14:textFill>
            <w14:solidFill>
              <w14:schemeClr w14:val="tx1"/>
            </w14:solidFill>
          </w14:textFill>
        </w:rPr>
        <w:t>的</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2.因不可抗力应当终止交易</w:t>
      </w:r>
      <w:r>
        <w:rPr>
          <w:rFonts w:hint="eastAsia" w:ascii="Times New Roman" w:hAnsi="Times New Roman" w:eastAsia="方正仿宋_GBK" w:cs="Times New Roman"/>
          <w:color w:val="000000" w:themeColor="text1"/>
          <w:szCs w:val="21"/>
          <w14:textFill>
            <w14:solidFill>
              <w14:schemeClr w14:val="tx1"/>
            </w14:solidFill>
          </w14:textFill>
        </w:rPr>
        <w:t>的</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3.法律法规规定的其他情形。</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（三）依法应当中止或者终止网上交易活动的其他情形：</w:t>
      </w:r>
    </w:p>
    <w:p>
      <w:pPr>
        <w:spacing w:line="360" w:lineRule="exact"/>
        <w:ind w:firstLine="420" w:firstLineChars="200"/>
        <w:rPr>
          <w:rFonts w:ascii="Times New Roman" w:hAnsi="Times New Roman" w:eastAsia="方正仿宋_GBK" w:cs="Times New Roman"/>
          <w:color w:val="000000" w:themeColor="text1"/>
          <w:spacing w:val="-6"/>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w:t>
      </w:r>
      <w:r>
        <w:rPr>
          <w:rFonts w:ascii="Times New Roman" w:hAnsi="Times New Roman" w:eastAsia="方正仿宋_GBK" w:cs="Times New Roman"/>
          <w:color w:val="000000" w:themeColor="text1"/>
          <w:spacing w:val="-6"/>
          <w:szCs w:val="21"/>
          <w14:textFill>
            <w14:solidFill>
              <w14:schemeClr w14:val="tx1"/>
            </w14:solidFill>
          </w14:textFill>
        </w:rPr>
        <w:t>司法机关、监察机关依法要求中止或者终止网上交易活动的；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2.网上交易系统软、硬件故障，网上交易系统网络专线故障，网上交易CA认证系统故障，银行保证金交纳系统故障等，导致网上交易系统不能正常运行的；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3.因网络入侵等非可控因素，导致网上交易系统不能正常运行的。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十二、其他重要提示</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（一</w:t>
      </w:r>
      <w:r>
        <w:rPr>
          <w:rFonts w:ascii="Times New Roman" w:hAnsi="Times New Roman" w:eastAsia="方正仿宋_GBK" w:cs="Times New Roman"/>
          <w:color w:val="000000" w:themeColor="text1"/>
          <w:szCs w:val="21"/>
          <w14:textFill>
            <w14:solidFill>
              <w14:schemeClr w14:val="tx1"/>
            </w14:solidFill>
          </w14:textFill>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w:t>
      </w:r>
      <w:r>
        <w:rPr>
          <w:rFonts w:hint="eastAsia" w:ascii="Times New Roman" w:hAnsi="Times New Roman" w:eastAsia="方正仿宋_GBK" w:cs="Times New Roman"/>
          <w:color w:val="000000" w:themeColor="text1"/>
          <w:szCs w:val="21"/>
          <w14:textFill>
            <w14:solidFill>
              <w14:schemeClr w14:val="tx1"/>
            </w14:solidFill>
          </w14:textFill>
        </w:rPr>
        <w:t>建设</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pPr>
        <w:spacing w:line="360" w:lineRule="exact"/>
        <w:ind w:firstLine="420" w:firstLineChars="200"/>
        <w:rPr>
          <w:ins w:id="65" w:author="A." w:date="2024-10-24T09:33:24Z"/>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w:t>
      </w:r>
      <w:r>
        <w:rPr>
          <w:rFonts w:hint="eastAsia" w:ascii="Times New Roman" w:hAnsi="Times New Roman" w:eastAsia="方正仿宋_GBK" w:cs="Times New Roman"/>
          <w:color w:val="000000" w:themeColor="text1"/>
          <w:szCs w:val="21"/>
          <w14:textFill>
            <w14:solidFill>
              <w14:schemeClr w14:val="tx1"/>
            </w14:solidFill>
          </w14:textFill>
        </w:rPr>
        <w:t>三</w:t>
      </w:r>
      <w:r>
        <w:rPr>
          <w:rFonts w:ascii="Times New Roman" w:hAnsi="Times New Roman" w:eastAsia="方正仿宋_GBK" w:cs="Times New Roman"/>
          <w:color w:val="000000" w:themeColor="text1"/>
          <w:szCs w:val="21"/>
          <w14:textFill>
            <w14:solidFill>
              <w14:schemeClr w14:val="tx1"/>
            </w14:solidFill>
          </w14:textFill>
        </w:rPr>
        <w:t>）按照相关要求，该采矿权实行“净矿”出让，“净矿”出让工作实施过程中产生的相关费用为</w:t>
      </w:r>
      <w:del w:id="66" w:author="A." w:date="2024-10-24T09:33:11Z">
        <w:r>
          <w:rPr>
            <w:rFonts w:ascii="Times New Roman" w:hAnsi="Times New Roman" w:eastAsia="方正仿宋_GBK" w:cs="Times New Roman"/>
            <w:color w:val="auto"/>
            <w:szCs w:val="21"/>
            <w:rPrChange w:id="67" w:author="A." w:date="2024-10-24T09:33:08Z">
              <w:rPr>
                <w:rFonts w:ascii="Times New Roman" w:hAnsi="Times New Roman" w:eastAsia="方正仿宋_GBK" w:cs="Times New Roman"/>
                <w:color w:val="FF0000"/>
                <w:szCs w:val="21"/>
              </w:rPr>
            </w:rPrChange>
          </w:rPr>
          <w:delText xml:space="preserve"> </w:delText>
        </w:r>
      </w:del>
      <w:r>
        <w:rPr>
          <w:rFonts w:hint="eastAsia" w:ascii="Times New Roman" w:hAnsi="Times New Roman" w:eastAsia="方正仿宋_GBK" w:cs="Times New Roman"/>
          <w:color w:val="auto"/>
          <w:szCs w:val="21"/>
          <w:rPrChange w:id="68" w:author="A." w:date="2024-10-24T09:33:08Z">
            <w:rPr>
              <w:rFonts w:hint="eastAsia" w:ascii="Times New Roman" w:hAnsi="Times New Roman" w:eastAsia="方正仿宋_GBK" w:cs="Times New Roman"/>
              <w:color w:val="FF0000"/>
              <w:szCs w:val="21"/>
            </w:rPr>
          </w:rPrChange>
        </w:rPr>
        <w:t>1078.323</w:t>
      </w:r>
      <w:r>
        <w:rPr>
          <w:rFonts w:ascii="Times New Roman" w:hAnsi="Times New Roman" w:eastAsia="方正仿宋_GBK" w:cs="Times New Roman"/>
          <w:color w:val="000000" w:themeColor="text1"/>
          <w:szCs w:val="21"/>
          <w14:textFill>
            <w14:solidFill>
              <w14:schemeClr w14:val="tx1"/>
            </w14:solidFill>
          </w14:textFill>
        </w:rPr>
        <w:t>万元，在出让收益外单列，由竞得人另行支付。竞买人在报名前须自行开展必要的现场踏勘，查询相关报告、协议、凭据等资料，了解具体支付方式及转接要求（区县规划自然资源局联系人：</w:t>
      </w:r>
      <w:r>
        <w:rPr>
          <w:rFonts w:hint="eastAsia" w:ascii="Times New Roman" w:hAnsi="Times New Roman" w:eastAsia="方正仿宋_GBK" w:cs="Times New Roman"/>
          <w:color w:val="000000" w:themeColor="text1"/>
          <w:szCs w:val="21"/>
          <w14:textFill>
            <w14:solidFill>
              <w14:schemeClr w14:val="tx1"/>
            </w14:solidFill>
          </w14:textFill>
        </w:rPr>
        <w:t>麻丽华</w:t>
      </w:r>
      <w:r>
        <w:rPr>
          <w:rFonts w:ascii="Times New Roman" w:hAnsi="Times New Roman" w:eastAsia="方正仿宋_GBK" w:cs="Times New Roman"/>
          <w:color w:val="000000" w:themeColor="text1"/>
          <w:szCs w:val="21"/>
          <w14:textFill>
            <w14:solidFill>
              <w14:schemeClr w14:val="tx1"/>
            </w14:solidFill>
          </w14:textFill>
        </w:rPr>
        <w:t>，联系电话：</w:t>
      </w:r>
      <w:r>
        <w:rPr>
          <w:rFonts w:hint="eastAsia" w:ascii="Times New Roman" w:hAnsi="Times New Roman" w:eastAsia="方正仿宋_GBK" w:cs="Times New Roman"/>
          <w:color w:val="000000" w:themeColor="text1"/>
          <w:szCs w:val="21"/>
          <w:lang w:val="en-US" w:eastAsia="zh-CN"/>
          <w14:textFill>
            <w14:solidFill>
              <w14:schemeClr w14:val="tx1"/>
            </w14:solidFill>
          </w14:textFill>
        </w:rPr>
        <w:t>023-76895161</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ins w:id="69" w:author="A." w:date="2024-10-24T09:33:27Z">
        <w:r>
          <w:rPr>
            <w:rFonts w:hint="eastAsia" w:ascii="Times New Roman" w:hAnsi="Times New Roman" w:eastAsia="方正仿宋_GBK" w:cs="Times New Roman"/>
            <w:color w:val="000000" w:themeColor="text1"/>
            <w:szCs w:val="21"/>
            <w:lang w:eastAsia="zh-CN"/>
            <w14:textFill>
              <w14:solidFill>
                <w14:schemeClr w14:val="tx1"/>
              </w14:solidFill>
            </w14:textFill>
          </w:rPr>
          <w:t>（</w:t>
        </w:r>
      </w:ins>
      <w:ins w:id="70" w:author="A." w:date="2024-10-24T09:33:29Z">
        <w:r>
          <w:rPr>
            <w:rFonts w:hint="eastAsia" w:ascii="Times New Roman" w:hAnsi="Times New Roman" w:eastAsia="方正仿宋_GBK" w:cs="Times New Roman"/>
            <w:color w:val="000000" w:themeColor="text1"/>
            <w:szCs w:val="21"/>
            <w:lang w:val="en-US" w:eastAsia="zh-CN"/>
            <w14:textFill>
              <w14:solidFill>
                <w14:schemeClr w14:val="tx1"/>
              </w14:solidFill>
            </w14:textFill>
          </w:rPr>
          <w:t>四</w:t>
        </w:r>
      </w:ins>
      <w:ins w:id="71" w:author="A." w:date="2024-10-24T09:33:27Z">
        <w:r>
          <w:rPr>
            <w:rFonts w:hint="eastAsia" w:ascii="Times New Roman" w:hAnsi="Times New Roman" w:eastAsia="方正仿宋_GBK" w:cs="Times New Roman"/>
            <w:color w:val="000000" w:themeColor="text1"/>
            <w:szCs w:val="21"/>
            <w:lang w:eastAsia="zh-CN"/>
            <w14:textFill>
              <w14:solidFill>
                <w14:schemeClr w14:val="tx1"/>
              </w14:solidFill>
            </w14:textFill>
          </w:rPr>
          <w:t>）</w:t>
        </w:r>
      </w:ins>
      <w:r>
        <w:rPr>
          <w:rFonts w:ascii="Times New Roman" w:hAnsi="Times New Roman" w:eastAsia="方正仿宋_GBK" w:cs="Times New Roman"/>
          <w:color w:val="000000" w:themeColor="text1"/>
          <w:szCs w:val="21"/>
          <w14:textFill>
            <w14:solidFill>
              <w14:schemeClr w14:val="tx1"/>
            </w14:solidFill>
          </w14:textFill>
        </w:rPr>
        <w:t>提交竞买申请即视为竞买人对</w:t>
      </w:r>
      <w:ins w:id="72" w:author="A." w:date="2024-10-24T09:33:33Z">
        <w:r>
          <w:rPr>
            <w:rFonts w:hint="eastAsia" w:ascii="Times New Roman" w:hAnsi="Times New Roman" w:eastAsia="方正仿宋_GBK" w:cs="Times New Roman"/>
            <w:color w:val="000000" w:themeColor="text1"/>
            <w:szCs w:val="21"/>
            <w:lang w:val="en-US" w:eastAsia="zh-CN"/>
            <w14:textFill>
              <w14:solidFill>
                <w14:schemeClr w14:val="tx1"/>
              </w14:solidFill>
            </w14:textFill>
          </w:rPr>
          <w:t>拟出让</w:t>
        </w:r>
      </w:ins>
      <w:r>
        <w:rPr>
          <w:rFonts w:ascii="Times New Roman" w:hAnsi="Times New Roman" w:eastAsia="方正仿宋_GBK" w:cs="Times New Roman"/>
          <w:color w:val="000000" w:themeColor="text1"/>
          <w:szCs w:val="21"/>
          <w14:textFill>
            <w14:solidFill>
              <w14:schemeClr w14:val="tx1"/>
            </w14:solidFill>
          </w14:textFill>
        </w:rPr>
        <w:t>采矿权现状、出让文件、采矿权出让合同、实施“净矿”出让费用、政策要求等内容已完全认可并自愿承担所有风险。</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p>
    <w:p>
      <w:pPr>
        <w:spacing w:line="360" w:lineRule="exact"/>
        <w:ind w:firstLine="420" w:firstLineChars="200"/>
        <w:rPr>
          <w:rFonts w:hint="eastAsia" w:ascii="Times New Roman" w:hAnsi="Times New Roman" w:eastAsia="方正仿宋_GBK" w:cs="Times New Roman"/>
          <w:color w:val="000000" w:themeColor="text1"/>
          <w:szCs w:val="21"/>
          <w14:textFill>
            <w14:solidFill>
              <w14:schemeClr w14:val="tx1"/>
            </w14:solidFill>
          </w14:textFill>
        </w:rPr>
      </w:pPr>
    </w:p>
    <w:p>
      <w:pPr>
        <w:spacing w:line="360" w:lineRule="exact"/>
        <w:ind w:firstLine="420" w:firstLineChars="200"/>
        <w:rPr>
          <w:rFonts w:hint="eastAsia" w:ascii="Times New Roman" w:hAnsi="Times New Roman" w:eastAsia="方正仿宋_GBK" w:cs="Times New Roman"/>
          <w:color w:val="000000" w:themeColor="text1"/>
          <w:szCs w:val="21"/>
          <w14:textFill>
            <w14:solidFill>
              <w14:schemeClr w14:val="tx1"/>
            </w14:solidFill>
          </w14:textFill>
        </w:rPr>
      </w:pP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附件：</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1.</w:t>
      </w:r>
      <w:r>
        <w:rPr>
          <w:rFonts w:ascii="Times New Roman" w:hAnsi="Times New Roman" w:eastAsia="方正仿宋_GBK" w:cs="Times New Roman"/>
          <w:color w:val="000000" w:themeColor="text1"/>
          <w:szCs w:val="21"/>
          <w14:textFill>
            <w14:solidFill>
              <w14:schemeClr w14:val="tx1"/>
            </w14:solidFill>
          </w14:textFill>
        </w:rPr>
        <w:t>《竞买申请书》</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2.</w:t>
      </w:r>
      <w:r>
        <w:rPr>
          <w:rFonts w:ascii="Times New Roman" w:hAnsi="Times New Roman" w:eastAsia="方正仿宋_GBK" w:cs="Times New Roman"/>
          <w:color w:val="000000" w:themeColor="text1"/>
          <w:szCs w:val="21"/>
          <w14:textFill>
            <w14:solidFill>
              <w14:schemeClr w14:val="tx1"/>
            </w14:solidFill>
          </w14:textFill>
        </w:rPr>
        <w:t>《授权委托书》</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3.</w:t>
      </w:r>
      <w:r>
        <w:rPr>
          <w:rFonts w:ascii="Times New Roman" w:hAnsi="Times New Roman" w:eastAsia="方正仿宋_GBK" w:cs="Times New Roman"/>
          <w:color w:val="000000" w:themeColor="text1"/>
          <w:szCs w:val="21"/>
          <w14:textFill>
            <w14:solidFill>
              <w14:schemeClr w14:val="tx1"/>
            </w14:solidFill>
          </w14:textFill>
        </w:rPr>
        <w:t>重庆市采矿权出让合同（模板）</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4.</w:t>
      </w:r>
      <w:r>
        <w:rPr>
          <w:rFonts w:ascii="Times New Roman" w:hAnsi="Times New Roman" w:eastAsia="方正仿宋_GBK" w:cs="Times New Roman"/>
          <w:color w:val="000000" w:themeColor="text1"/>
          <w:szCs w:val="21"/>
          <w14:textFill>
            <w14:solidFill>
              <w14:schemeClr w14:val="tx1"/>
            </w14:solidFill>
          </w14:textFill>
        </w:rPr>
        <w:t>《成交确认书》</w:t>
      </w:r>
    </w:p>
    <w:p>
      <w:pPr>
        <w:spacing w:line="360" w:lineRule="exact"/>
        <w:ind w:firstLine="420" w:firstLineChars="200"/>
        <w:jc w:val="right"/>
        <w:rPr>
          <w:rFonts w:ascii="Times New Roman" w:hAnsi="Times New Roman" w:eastAsia="宋体" w:cs="Times New Roman"/>
          <w:color w:val="000000" w:themeColor="text1"/>
          <w:szCs w:val="21"/>
          <w14:textFill>
            <w14:solidFill>
              <w14:schemeClr w14:val="tx1"/>
            </w14:solidFill>
          </w14:textFill>
        </w:rPr>
      </w:pPr>
    </w:p>
    <w:p>
      <w:pPr>
        <w:spacing w:line="360" w:lineRule="exact"/>
        <w:ind w:firstLine="420" w:firstLineChars="200"/>
        <w:jc w:val="right"/>
        <w:rPr>
          <w:rFonts w:ascii="Times New Roman" w:hAnsi="Times New Roman" w:eastAsia="方正仿宋_GBK" w:cs="方正仿宋_GBK"/>
          <w:color w:val="000000" w:themeColor="text1"/>
          <w:szCs w:val="21"/>
          <w14:textFill>
            <w14:solidFill>
              <w14:schemeClr w14:val="tx1"/>
            </w14:solidFill>
          </w14:textFill>
        </w:rPr>
      </w:pPr>
      <w:r>
        <w:rPr>
          <w:rFonts w:hint="eastAsia" w:ascii="Times New Roman" w:hAnsi="Times New Roman" w:eastAsia="方正仿宋_GBK" w:cs="方正仿宋_GBK"/>
          <w:color w:val="000000" w:themeColor="text1"/>
          <w:szCs w:val="21"/>
          <w14:textFill>
            <w14:solidFill>
              <w14:schemeClr w14:val="tx1"/>
            </w14:solidFill>
          </w14:textFill>
        </w:rPr>
        <w:t xml:space="preserve">    年   月   日</w:t>
      </w: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pStyle w:val="3"/>
        <w:rPr>
          <w:rFonts w:ascii="Times New Roman" w:hAnsi="Times New Roman" w:eastAsia="方正仿宋_GBK" w:cs="方正仿宋_GBK"/>
          <w:color w:val="000000" w:themeColor="text1"/>
          <w:szCs w:val="21"/>
          <w14:textFill>
            <w14:solidFill>
              <w14:schemeClr w14:val="tx1"/>
            </w14:solidFill>
          </w14:textFill>
        </w:rPr>
      </w:pPr>
    </w:p>
    <w:p>
      <w:pPr>
        <w:spacing w:before="312" w:beforeLines="100" w:after="312" w:afterLines="100" w:line="580" w:lineRule="exact"/>
        <w:jc w:val="center"/>
        <w:rPr>
          <w:del w:id="73" w:author="A." w:date="2024-10-24T09:38:37Z"/>
          <w:rFonts w:ascii="Times New Roman" w:hAnsi="Times New Roman" w:eastAsia="方正小标宋简体" w:cs="Times New Roman"/>
          <w:w w:val="105"/>
          <w:sz w:val="36"/>
        </w:rPr>
      </w:pPr>
      <w:del w:id="74" w:author="A." w:date="2024-10-24T09:38:37Z">
        <w:r>
          <w:rPr>
            <w:rFonts w:ascii="Times New Roman" w:hAnsi="Times New Roman" w:eastAsia="方正小标宋简体" w:cs="Times New Roman"/>
            <w:w w:val="105"/>
            <w:sz w:val="36"/>
          </w:rPr>
          <w:delText>竞买申请书</w:delText>
        </w:r>
      </w:del>
    </w:p>
    <w:p>
      <w:pPr>
        <w:adjustRightInd w:val="0"/>
        <w:spacing w:line="520" w:lineRule="exact"/>
        <w:rPr>
          <w:del w:id="75" w:author="A." w:date="2024-10-24T09:38:37Z"/>
          <w:rFonts w:ascii="Times New Roman" w:hAnsi="Times New Roman" w:cs="Times New Roman"/>
          <w:color w:val="262626" w:themeColor="text1" w:themeTint="D9"/>
          <w:sz w:val="22"/>
          <w14:textFill>
            <w14:solidFill>
              <w14:schemeClr w14:val="tx1">
                <w14:lumMod w14:val="85000"/>
                <w14:lumOff w14:val="15000"/>
              </w14:schemeClr>
            </w14:solidFill>
          </w14:textFill>
        </w:rPr>
      </w:pPr>
      <w:del w:id="76" w:author="A." w:date="2024-10-24T09:38:37Z">
        <w:r>
          <w:rPr>
            <w:rFonts w:hint="default" w:ascii="Times New Roman" w:hAnsi="Times New Roman" w:cs="Times New Roman"/>
            <w:color w:val="262626" w:themeColor="text1" w:themeTint="D9"/>
            <w:sz w:val="22"/>
            <w:u w:val="single"/>
            <w:lang w:val="en-US"/>
            <w:rPrChange w:id="77" w:author="A." w:date="2024-10-24T09:36:40Z">
              <w:rPr>
                <w:rFonts w:hint="default" w:ascii="Times New Roman" w:hAnsi="Times New Roman" w:cs="Times New Roman"/>
                <w:color w:val="262626" w:themeColor="text1" w:themeTint="D9"/>
                <w:sz w:val="22"/>
                <w:lang w:val="en-US"/>
                <w14:textFill>
                  <w14:solidFill>
                    <w14:schemeClr w14:val="tx1">
                      <w14:lumMod w14:val="85000"/>
                      <w14:lumOff w14:val="15000"/>
                    </w14:schemeClr>
                  </w14:solidFill>
                </w14:textFill>
              </w:rPr>
            </w:rPrChange>
            <w14:textFill>
              <w14:solidFill>
                <w14:schemeClr w14:val="tx1">
                  <w14:lumMod w14:val="85000"/>
                  <w14:lumOff w14:val="15000"/>
                </w14:schemeClr>
              </w14:solidFill>
            </w14:textFill>
          </w:rPr>
          <w:delText>重庆市公共资源交易中心</w:delText>
        </w:r>
      </w:del>
      <w:del w:id="78" w:author="A." w:date="2024-10-24T09:38:37Z">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delText>：</w:delText>
        </w:r>
      </w:del>
    </w:p>
    <w:p>
      <w:pPr>
        <w:adjustRightInd w:val="0"/>
        <w:spacing w:line="520" w:lineRule="exact"/>
        <w:ind w:firstLine="588" w:firstLineChars="200"/>
        <w:rPr>
          <w:del w:id="79" w:author="A." w:date="2024-10-24T09:38:37Z"/>
          <w:rFonts w:ascii="Times New Roman" w:hAnsi="Times New Roman" w:eastAsia="方正仿宋_GBK" w:cs="Times New Roman"/>
          <w:w w:val="105"/>
          <w:sz w:val="28"/>
          <w:szCs w:val="28"/>
        </w:rPr>
      </w:pPr>
      <w:del w:id="80" w:author="A." w:date="2024-10-24T09:38:37Z">
        <w:r>
          <w:rPr>
            <w:rFonts w:ascii="Times New Roman" w:hAnsi="Times New Roman" w:eastAsia="方正仿宋_GBK" w:cs="Times New Roman"/>
            <w:w w:val="105"/>
            <w:sz w:val="28"/>
            <w:szCs w:val="28"/>
          </w:rPr>
          <w:delText>经认真阅读</w:delText>
        </w:r>
      </w:del>
      <w:del w:id="81" w:author="A." w:date="2024-10-24T09:38:37Z">
        <w:r>
          <w:rPr>
            <w:rFonts w:hint="default" w:ascii="Times New Roman" w:hAnsi="Times New Roman" w:eastAsia="方正仿宋_GBK" w:cs="Times New Roman"/>
            <w:w w:val="105"/>
            <w:sz w:val="28"/>
            <w:szCs w:val="28"/>
            <w:u w:val="single"/>
            <w:lang w:val="en-US"/>
            <w:rPrChange w:id="82" w:author="A." w:date="2024-10-24T09:36:46Z">
              <w:rPr>
                <w:rFonts w:hint="default" w:ascii="Times New Roman" w:hAnsi="Times New Roman" w:eastAsia="方正仿宋_GBK" w:cs="Times New Roman"/>
                <w:w w:val="105"/>
                <w:sz w:val="28"/>
                <w:szCs w:val="28"/>
                <w:lang w:val="en-US"/>
              </w:rPr>
            </w:rPrChange>
          </w:rPr>
          <w:delText>秀山县官庄街道望高村杉木园组建筑石料用灰岩</w:delText>
        </w:r>
      </w:del>
      <w:del w:id="83" w:author="A." w:date="2024-10-24T09:38:37Z">
        <w:r>
          <w:rPr>
            <w:rFonts w:hint="eastAsia" w:ascii="Times New Roman" w:hAnsi="Times New Roman" w:eastAsia="方正仿宋_GBK" w:cs="Times New Roman"/>
            <w:w w:val="105"/>
            <w:sz w:val="28"/>
            <w:szCs w:val="28"/>
          </w:rPr>
          <w:delText>采</w:delText>
        </w:r>
      </w:del>
      <w:del w:id="84" w:author="A." w:date="2024-10-24T09:38:37Z">
        <w:r>
          <w:rPr>
            <w:rFonts w:ascii="Times New Roman" w:hAnsi="Times New Roman" w:eastAsia="方正仿宋_GBK" w:cs="Times New Roman"/>
            <w:w w:val="105"/>
            <w:sz w:val="28"/>
            <w:szCs w:val="28"/>
          </w:rPr>
          <w:delText>矿权（公告序号为</w:delText>
        </w:r>
      </w:del>
      <w:del w:id="85" w:author="A." w:date="2024-10-24T09:38:37Z">
        <w:r>
          <w:rPr>
            <w:rFonts w:ascii="Times New Roman" w:hAnsi="Times New Roman" w:eastAsia="方正仿宋_GBK" w:cs="Times New Roman"/>
            <w:w w:val="105"/>
            <w:sz w:val="28"/>
            <w:szCs w:val="28"/>
            <w:u w:val="single"/>
          </w:rPr>
          <w:delText xml:space="preserve">      </w:delText>
        </w:r>
      </w:del>
      <w:del w:id="86" w:author="A." w:date="2024-10-24T09:38:37Z">
        <w:r>
          <w:rPr>
            <w:rFonts w:ascii="Times New Roman" w:hAnsi="Times New Roman" w:eastAsia="方正仿宋_GBK" w:cs="Times New Roman"/>
            <w:w w:val="105"/>
            <w:sz w:val="28"/>
            <w:szCs w:val="28"/>
          </w:rPr>
          <w:delText>）的</w:delText>
        </w:r>
      </w:del>
      <w:del w:id="87" w:author="A." w:date="2024-10-24T09:38:37Z">
        <w:r>
          <w:rPr>
            <w:rFonts w:hint="eastAsia" w:ascii="Times New Roman" w:hAnsi="Times New Roman" w:eastAsia="方正仿宋_GBK" w:cs="Times New Roman"/>
            <w:w w:val="105"/>
            <w:sz w:val="28"/>
            <w:szCs w:val="28"/>
          </w:rPr>
          <w:delText>出让公告和出让文件</w:delText>
        </w:r>
      </w:del>
      <w:del w:id="88" w:author="A." w:date="2024-10-24T09:38:37Z">
        <w:r>
          <w:rPr>
            <w:rFonts w:ascii="Times New Roman" w:hAnsi="Times New Roman" w:eastAsia="方正仿宋_GBK" w:cs="Times New Roman"/>
            <w:w w:val="105"/>
            <w:sz w:val="28"/>
            <w:szCs w:val="28"/>
          </w:rPr>
          <w:delText>，</w:delText>
        </w:r>
      </w:del>
      <w:del w:id="89" w:author="A." w:date="2024-10-24T09:38:37Z">
        <w:r>
          <w:rPr>
            <w:rFonts w:hint="eastAsia" w:ascii="Times New Roman" w:hAnsi="Times New Roman" w:eastAsia="方正仿宋_GBK" w:cs="Times New Roman"/>
            <w:w w:val="105"/>
            <w:sz w:val="28"/>
            <w:szCs w:val="28"/>
          </w:rPr>
          <w:delText>我单位已对该采矿权进行了现场踏勘，</w:delText>
        </w:r>
      </w:del>
      <w:del w:id="90" w:author="A." w:date="2024-10-24T09:38:37Z">
        <w:r>
          <w:rPr>
            <w:rFonts w:ascii="Times New Roman" w:hAnsi="Times New Roman" w:eastAsia="方正仿宋_GBK" w:cs="Times New Roman"/>
            <w:w w:val="105"/>
            <w:sz w:val="28"/>
            <w:szCs w:val="28"/>
          </w:rPr>
          <w:delText>完全接受并愿意遵守</w:delText>
        </w:r>
      </w:del>
      <w:del w:id="91" w:author="A." w:date="2024-10-24T09:38:37Z">
        <w:r>
          <w:rPr>
            <w:rFonts w:hint="default" w:ascii="Times New Roman" w:hAnsi="Times New Roman" w:eastAsia="方正仿宋_GBK" w:cs="Times New Roman"/>
            <w:w w:val="105"/>
            <w:sz w:val="28"/>
            <w:szCs w:val="28"/>
            <w:u w:val="single"/>
            <w:lang w:val="en-US"/>
            <w:rPrChange w:id="92" w:author="A." w:date="2024-10-24T09:36:55Z">
              <w:rPr>
                <w:rFonts w:hint="default" w:ascii="Times New Roman" w:hAnsi="Times New Roman" w:eastAsia="方正仿宋_GBK" w:cs="Times New Roman"/>
                <w:w w:val="105"/>
                <w:sz w:val="28"/>
                <w:szCs w:val="28"/>
                <w:lang w:val="en-US"/>
              </w:rPr>
            </w:rPrChange>
          </w:rPr>
          <w:delText>秀山县官庄街道望高村杉木园组建筑石料用灰岩矿</w:delText>
        </w:r>
      </w:del>
      <w:del w:id="93" w:author="A." w:date="2024-10-24T09:38:37Z">
        <w:r>
          <w:rPr>
            <w:rFonts w:hint="eastAsia" w:ascii="Times New Roman" w:hAnsi="Times New Roman" w:eastAsia="方正仿宋_GBK" w:cs="Times New Roman"/>
            <w:w w:val="105"/>
            <w:sz w:val="28"/>
            <w:szCs w:val="28"/>
          </w:rPr>
          <w:delText>采</w:delText>
        </w:r>
      </w:del>
      <w:del w:id="94" w:author="A." w:date="2024-10-24T09:38:37Z">
        <w:r>
          <w:rPr>
            <w:rFonts w:ascii="Times New Roman" w:hAnsi="Times New Roman" w:eastAsia="方正仿宋_GBK" w:cs="Times New Roman"/>
            <w:w w:val="105"/>
            <w:sz w:val="28"/>
            <w:szCs w:val="28"/>
          </w:rPr>
          <w:delText>矿权</w:delText>
        </w:r>
      </w:del>
      <w:del w:id="95" w:author="A." w:date="2024-10-24T09:38:37Z">
        <w:r>
          <w:rPr>
            <w:rFonts w:hint="eastAsia" w:ascii="Times New Roman" w:hAnsi="Times New Roman" w:eastAsia="方正仿宋_GBK" w:cs="Times New Roman"/>
            <w:w w:val="105"/>
            <w:sz w:val="28"/>
            <w:szCs w:val="28"/>
          </w:rPr>
          <w:delText>出让公告和出让文件</w:delText>
        </w:r>
      </w:del>
      <w:del w:id="96" w:author="A." w:date="2024-10-24T09:38:37Z">
        <w:r>
          <w:rPr>
            <w:rFonts w:ascii="Times New Roman" w:hAnsi="Times New Roman" w:eastAsia="方正仿宋_GBK" w:cs="Times New Roman"/>
            <w:w w:val="105"/>
            <w:sz w:val="28"/>
            <w:szCs w:val="28"/>
          </w:rPr>
          <w:delText>中的规定和要求，对所有</w:delText>
        </w:r>
      </w:del>
      <w:del w:id="97" w:author="A." w:date="2024-10-24T09:38:37Z">
        <w:r>
          <w:rPr>
            <w:rFonts w:hint="eastAsia" w:ascii="Times New Roman" w:hAnsi="Times New Roman" w:eastAsia="方正仿宋_GBK" w:cs="Times New Roman"/>
            <w:w w:val="105"/>
            <w:sz w:val="28"/>
            <w:szCs w:val="28"/>
          </w:rPr>
          <w:delText>文件</w:delText>
        </w:r>
      </w:del>
      <w:del w:id="98" w:author="A." w:date="2024-10-24T09:38:37Z">
        <w:r>
          <w:rPr>
            <w:rFonts w:ascii="Times New Roman" w:hAnsi="Times New Roman" w:eastAsia="方正仿宋_GBK" w:cs="Times New Roman"/>
            <w:w w:val="105"/>
            <w:sz w:val="28"/>
            <w:szCs w:val="28"/>
          </w:rPr>
          <w:delText>内容均无异议。</w:delText>
        </w:r>
      </w:del>
    </w:p>
    <w:p>
      <w:pPr>
        <w:adjustRightInd w:val="0"/>
        <w:spacing w:line="520" w:lineRule="exact"/>
        <w:ind w:firstLine="588" w:firstLineChars="200"/>
        <w:rPr>
          <w:del w:id="99" w:author="A." w:date="2024-10-24T09:38:37Z"/>
          <w:rFonts w:ascii="Times New Roman" w:hAnsi="Times New Roman" w:eastAsia="方正仿宋_GBK" w:cs="Times New Roman"/>
          <w:w w:val="105"/>
          <w:sz w:val="28"/>
          <w:szCs w:val="28"/>
        </w:rPr>
      </w:pPr>
      <w:del w:id="100" w:author="A." w:date="2024-10-24T09:38:37Z">
        <w:r>
          <w:rPr>
            <w:rFonts w:ascii="Times New Roman" w:hAnsi="Times New Roman" w:eastAsia="方正仿宋_GBK" w:cs="Times New Roman"/>
            <w:w w:val="105"/>
            <w:sz w:val="28"/>
            <w:szCs w:val="28"/>
          </w:rPr>
          <w:delText>我方现正式申请参加在</w:delText>
        </w:r>
      </w:del>
      <w:del w:id="101" w:author="A." w:date="2024-10-24T09:38:37Z">
        <w:r>
          <w:rPr>
            <w:rFonts w:ascii="Times New Roman" w:hAnsi="Times New Roman" w:cs="Times New Roman"/>
            <w:color w:val="262626" w:themeColor="text1" w:themeTint="D9"/>
            <w:sz w:val="22"/>
            <w14:textFill>
              <w14:solidFill>
                <w14:schemeClr w14:val="tx1">
                  <w14:lumMod w14:val="85000"/>
                  <w14:lumOff w14:val="15000"/>
                </w14:schemeClr>
              </w14:solidFill>
            </w14:textFill>
          </w:rPr>
          <w:delText>重庆市公共资源交易中心</w:delText>
        </w:r>
      </w:del>
      <w:del w:id="102" w:author="A." w:date="2024-10-24T09:38:37Z">
        <w:r>
          <w:rPr>
            <w:rFonts w:ascii="Times New Roman" w:hAnsi="Times New Roman" w:eastAsia="方正仿宋_GBK" w:cs="Times New Roman"/>
            <w:w w:val="105"/>
            <w:sz w:val="28"/>
            <w:szCs w:val="28"/>
          </w:rPr>
          <w:delText>举行的该宗</w:delText>
        </w:r>
      </w:del>
      <w:del w:id="103" w:author="A." w:date="2024-10-24T09:38:37Z">
        <w:r>
          <w:rPr>
            <w:rFonts w:hint="eastAsia" w:ascii="Times New Roman" w:hAnsi="Times New Roman" w:eastAsia="方正仿宋_GBK" w:cs="Times New Roman"/>
            <w:w w:val="105"/>
            <w:sz w:val="28"/>
            <w:szCs w:val="28"/>
          </w:rPr>
          <w:delText>采</w:delText>
        </w:r>
      </w:del>
      <w:del w:id="104" w:author="A." w:date="2024-10-24T09:38:37Z">
        <w:r>
          <w:rPr>
            <w:rFonts w:ascii="Times New Roman" w:hAnsi="Times New Roman" w:eastAsia="方正仿宋_GBK" w:cs="Times New Roman"/>
            <w:w w:val="105"/>
            <w:sz w:val="28"/>
            <w:szCs w:val="28"/>
          </w:rPr>
          <w:delText>矿权出让交易活动。</w:delText>
        </w:r>
      </w:del>
    </w:p>
    <w:p>
      <w:pPr>
        <w:spacing w:line="520" w:lineRule="exact"/>
        <w:ind w:firstLine="604" w:firstLineChars="200"/>
        <w:jc w:val="left"/>
        <w:rPr>
          <w:del w:id="105" w:author="A." w:date="2024-10-24T09:38:37Z"/>
          <w:rFonts w:ascii="Times New Roman" w:hAnsi="Times New Roman" w:eastAsia="方正仿宋_GBK" w:cs="Times New Roman"/>
          <w:w w:val="105"/>
          <w:sz w:val="28"/>
          <w:szCs w:val="28"/>
        </w:rPr>
      </w:pPr>
      <w:del w:id="106" w:author="A." w:date="2024-10-24T09:38:37Z">
        <w:r>
          <w:rPr>
            <w:rFonts w:ascii="Times New Roman" w:hAnsi="Times New Roman" w:eastAsia="方正仿宋_GBK" w:cs="Times New Roman"/>
            <w:w w:val="108"/>
            <w:sz w:val="28"/>
            <w:szCs w:val="28"/>
          </w:rPr>
          <w:delText>我方愿意按</w:delText>
        </w:r>
      </w:del>
      <w:del w:id="107" w:author="A." w:date="2024-10-24T09:38:37Z">
        <w:r>
          <w:rPr>
            <w:rFonts w:hint="eastAsia" w:ascii="Times New Roman" w:hAnsi="Times New Roman" w:eastAsia="方正仿宋_GBK" w:cs="Times New Roman"/>
            <w:w w:val="108"/>
            <w:sz w:val="28"/>
            <w:szCs w:val="28"/>
          </w:rPr>
          <w:delText>出让文件</w:delText>
        </w:r>
      </w:del>
      <w:del w:id="108" w:author="A." w:date="2024-10-24T09:38:37Z">
        <w:r>
          <w:rPr>
            <w:rFonts w:ascii="Times New Roman" w:hAnsi="Times New Roman" w:eastAsia="方正仿宋_GBK" w:cs="Times New Roman"/>
            <w:w w:val="108"/>
            <w:sz w:val="28"/>
            <w:szCs w:val="28"/>
          </w:rPr>
          <w:delText>规定，交纳竞买保证金人民币￥</w:delText>
        </w:r>
      </w:del>
      <w:del w:id="109" w:author="A." w:date="2024-10-24T09:38:37Z">
        <w:r>
          <w:rPr>
            <w:rFonts w:hint="default" w:ascii="Times New Roman" w:hAnsi="Times New Roman" w:eastAsia="方正仿宋_GBK" w:cs="Times New Roman"/>
            <w:w w:val="108"/>
            <w:sz w:val="28"/>
            <w:szCs w:val="28"/>
            <w:u w:val="single"/>
            <w:lang w:val="en-US"/>
            <w:rPrChange w:id="110" w:author="A." w:date="2024-10-24T09:36:59Z">
              <w:rPr>
                <w:rFonts w:hint="default" w:ascii="Times New Roman" w:hAnsi="Times New Roman" w:eastAsia="方正仿宋_GBK" w:cs="Times New Roman"/>
                <w:w w:val="108"/>
                <w:sz w:val="28"/>
                <w:szCs w:val="28"/>
                <w:lang w:val="en-US"/>
              </w:rPr>
            </w:rPrChange>
          </w:rPr>
          <w:delText>51.452</w:delText>
        </w:r>
      </w:del>
      <w:del w:id="111" w:author="A." w:date="2024-10-24T09:38:37Z">
        <w:r>
          <w:rPr>
            <w:rFonts w:hint="eastAsia" w:ascii="Times New Roman" w:hAnsi="Times New Roman" w:eastAsia="方正仿宋_GBK" w:cs="Times New Roman"/>
            <w:w w:val="108"/>
            <w:sz w:val="28"/>
            <w:szCs w:val="28"/>
          </w:rPr>
          <w:delText>万元</w:delText>
        </w:r>
      </w:del>
      <w:del w:id="112" w:author="A." w:date="2024-10-24T09:38:37Z">
        <w:r>
          <w:rPr>
            <w:rFonts w:ascii="Times New Roman" w:hAnsi="Times New Roman" w:eastAsia="方正仿宋_GBK" w:cs="Times New Roman"/>
            <w:w w:val="105"/>
            <w:sz w:val="28"/>
            <w:szCs w:val="28"/>
          </w:rPr>
          <w:delText>（大写：</w:delText>
        </w:r>
      </w:del>
      <w:del w:id="113" w:author="A." w:date="2024-10-24T09:38:37Z">
        <w:r>
          <w:rPr>
            <w:rFonts w:hint="eastAsia" w:ascii="Times New Roman" w:hAnsi="Times New Roman" w:eastAsia="方正仿宋_GBK" w:cs="Times New Roman"/>
            <w:w w:val="105"/>
            <w:sz w:val="28"/>
            <w:szCs w:val="28"/>
          </w:rPr>
          <w:delText>伍拾壹万肆仟伍佰贰拾元整）</w:delText>
        </w:r>
      </w:del>
      <w:del w:id="114" w:author="A." w:date="2024-10-24T09:38:37Z">
        <w:r>
          <w:rPr>
            <w:rFonts w:ascii="Times New Roman" w:hAnsi="Times New Roman" w:eastAsia="方正仿宋_GBK" w:cs="Times New Roman"/>
            <w:w w:val="105"/>
            <w:sz w:val="28"/>
            <w:szCs w:val="28"/>
          </w:rPr>
          <w:delText>。我方承诺以不低于公告起始价</w:delText>
        </w:r>
      </w:del>
      <w:del w:id="115" w:author="A." w:date="2024-10-24T09:38:37Z">
        <w:r>
          <w:rPr>
            <w:rFonts w:hint="eastAsia" w:ascii="Times New Roman" w:hAnsi="Times New Roman" w:eastAsia="方正仿宋_GBK" w:cs="Times New Roman"/>
            <w:w w:val="105"/>
            <w:sz w:val="28"/>
            <w:szCs w:val="28"/>
          </w:rPr>
          <w:delText>的报价参与竞买</w:delText>
        </w:r>
      </w:del>
      <w:del w:id="116" w:author="A." w:date="2024-10-24T09:38:37Z">
        <w:r>
          <w:rPr>
            <w:rFonts w:ascii="Times New Roman" w:hAnsi="Times New Roman" w:eastAsia="方正仿宋_GBK" w:cs="Times New Roman"/>
            <w:w w:val="105"/>
            <w:sz w:val="28"/>
            <w:szCs w:val="28"/>
          </w:rPr>
          <w:delText>，并保证报价一经报出绝不撤回。</w:delText>
        </w:r>
      </w:del>
    </w:p>
    <w:p>
      <w:pPr>
        <w:spacing w:line="520" w:lineRule="exact"/>
        <w:ind w:firstLine="588" w:firstLineChars="200"/>
        <w:rPr>
          <w:del w:id="117" w:author="A." w:date="2024-10-24T09:38:37Z"/>
          <w:rFonts w:ascii="Times New Roman" w:hAnsi="Times New Roman" w:eastAsia="方正仿宋_GBK" w:cs="Times New Roman"/>
          <w:w w:val="105"/>
          <w:sz w:val="28"/>
          <w:szCs w:val="28"/>
        </w:rPr>
      </w:pPr>
      <w:del w:id="118" w:author="A." w:date="2024-10-24T09:38:37Z">
        <w:r>
          <w:rPr>
            <w:rFonts w:ascii="Times New Roman" w:hAnsi="Times New Roman" w:eastAsia="方正仿宋_GBK" w:cs="Times New Roman"/>
            <w:w w:val="105"/>
            <w:sz w:val="28"/>
            <w:szCs w:val="28"/>
          </w:rPr>
          <w:delText>若能竞得该</w:delText>
        </w:r>
      </w:del>
      <w:del w:id="119" w:author="A." w:date="2024-10-24T09:38:37Z">
        <w:r>
          <w:rPr>
            <w:rFonts w:hint="eastAsia" w:ascii="Times New Roman" w:hAnsi="Times New Roman" w:eastAsia="方正仿宋_GBK" w:cs="Times New Roman"/>
            <w:w w:val="105"/>
            <w:sz w:val="28"/>
            <w:szCs w:val="28"/>
          </w:rPr>
          <w:delText>采</w:delText>
        </w:r>
      </w:del>
      <w:del w:id="120" w:author="A." w:date="2024-10-24T09:38:37Z">
        <w:r>
          <w:rPr>
            <w:rFonts w:ascii="Times New Roman" w:hAnsi="Times New Roman" w:eastAsia="方正仿宋_GBK" w:cs="Times New Roman"/>
            <w:w w:val="105"/>
            <w:sz w:val="28"/>
            <w:szCs w:val="28"/>
          </w:rPr>
          <w:delText>矿权，我方保证按照</w:delText>
        </w:r>
      </w:del>
      <w:del w:id="121" w:author="A." w:date="2024-10-24T09:38:37Z">
        <w:r>
          <w:rPr>
            <w:rFonts w:hint="eastAsia" w:ascii="Times New Roman" w:hAnsi="Times New Roman" w:eastAsia="方正仿宋_GBK" w:cs="Times New Roman"/>
            <w:w w:val="105"/>
            <w:sz w:val="28"/>
            <w:szCs w:val="28"/>
          </w:rPr>
          <w:delText>该采</w:delText>
        </w:r>
      </w:del>
      <w:del w:id="122" w:author="A." w:date="2024-10-24T09:38:37Z">
        <w:r>
          <w:rPr>
            <w:rFonts w:ascii="Times New Roman" w:hAnsi="Times New Roman" w:eastAsia="方正仿宋_GBK" w:cs="Times New Roman"/>
            <w:w w:val="105"/>
            <w:sz w:val="28"/>
            <w:szCs w:val="28"/>
          </w:rPr>
          <w:delText>矿权</w:delText>
        </w:r>
      </w:del>
      <w:del w:id="123" w:author="A." w:date="2024-10-24T09:38:37Z">
        <w:r>
          <w:rPr>
            <w:rFonts w:hint="eastAsia" w:ascii="Times New Roman" w:hAnsi="Times New Roman" w:eastAsia="方正仿宋_GBK" w:cs="Times New Roman"/>
            <w:w w:val="105"/>
            <w:sz w:val="28"/>
            <w:szCs w:val="28"/>
          </w:rPr>
          <w:delText>出让公告和出让文件</w:delText>
        </w:r>
      </w:del>
      <w:del w:id="124" w:author="A." w:date="2024-10-24T09:38:37Z">
        <w:r>
          <w:rPr>
            <w:rFonts w:ascii="Times New Roman" w:hAnsi="Times New Roman" w:eastAsia="方正仿宋_GBK" w:cs="Times New Roman"/>
            <w:w w:val="105"/>
            <w:sz w:val="28"/>
            <w:szCs w:val="28"/>
          </w:rPr>
          <w:delText>的规定和要求履行全部义务。</w:delText>
        </w:r>
      </w:del>
      <w:del w:id="125" w:author="A." w:date="2024-10-24T09:38:37Z">
        <w:r>
          <w:rPr>
            <w:rFonts w:hint="eastAsia" w:ascii="Times New Roman" w:hAnsi="Times New Roman" w:eastAsia="方正仿宋_GBK" w:cs="Times New Roman"/>
            <w:w w:val="105"/>
            <w:sz w:val="28"/>
            <w:szCs w:val="28"/>
          </w:rPr>
          <w:delText>若我方在出让活动中，出现不能按期付款或者有其他违约行为的，我方原因承担全部法律责任，并赔偿由此产生的损失。</w:delText>
        </w:r>
      </w:del>
    </w:p>
    <w:p>
      <w:pPr>
        <w:spacing w:line="520" w:lineRule="exact"/>
        <w:ind w:firstLine="588" w:firstLineChars="200"/>
        <w:rPr>
          <w:del w:id="126" w:author="A." w:date="2024-10-24T09:38:37Z"/>
          <w:rFonts w:ascii="Times New Roman" w:hAnsi="Times New Roman" w:eastAsia="方正仿宋_GBK" w:cs="Times New Roman"/>
          <w:w w:val="105"/>
          <w:sz w:val="28"/>
          <w:szCs w:val="28"/>
        </w:rPr>
      </w:pPr>
      <w:del w:id="127" w:author="A." w:date="2024-10-24T09:38:37Z">
        <w:r>
          <w:rPr>
            <w:rFonts w:ascii="Times New Roman" w:hAnsi="Times New Roman" w:eastAsia="方正仿宋_GBK" w:cs="Times New Roman"/>
            <w:w w:val="105"/>
            <w:sz w:val="28"/>
            <w:szCs w:val="28"/>
          </w:rPr>
          <w:delText>特此申请和承诺。</w:delText>
        </w:r>
      </w:del>
    </w:p>
    <w:p>
      <w:pPr>
        <w:spacing w:line="500" w:lineRule="exact"/>
        <w:ind w:firstLine="2793" w:firstLineChars="950"/>
        <w:rPr>
          <w:del w:id="128" w:author="A." w:date="2024-10-24T09:38:37Z"/>
          <w:rFonts w:ascii="Times New Roman" w:hAnsi="Times New Roman" w:eastAsia="方正仿宋_GBK" w:cs="Times New Roman"/>
          <w:w w:val="105"/>
          <w:sz w:val="28"/>
          <w:szCs w:val="28"/>
        </w:rPr>
      </w:pPr>
      <w:del w:id="129" w:author="A." w:date="2024-10-24T09:38:37Z">
        <w:r>
          <w:rPr>
            <w:rFonts w:ascii="Times New Roman" w:hAnsi="Times New Roman" w:eastAsia="方正仿宋_GBK" w:cs="Times New Roman"/>
            <w:w w:val="105"/>
            <w:sz w:val="28"/>
            <w:szCs w:val="28"/>
          </w:rPr>
          <w:delText>申 请 人：</w:delText>
        </w:r>
      </w:del>
      <w:del w:id="130" w:author="A." w:date="2024-10-24T09:38:37Z">
        <w:r>
          <w:rPr>
            <w:rFonts w:ascii="Times New Roman" w:hAnsi="Times New Roman" w:eastAsia="方正仿宋_GBK" w:cs="Times New Roman"/>
            <w:w w:val="105"/>
            <w:sz w:val="28"/>
            <w:szCs w:val="28"/>
            <w:u w:val="single"/>
          </w:rPr>
          <w:delText xml:space="preserve">                 </w:delText>
        </w:r>
      </w:del>
      <w:del w:id="131" w:author="A." w:date="2024-10-24T09:38:37Z">
        <w:r>
          <w:rPr>
            <w:rFonts w:ascii="Times New Roman" w:hAnsi="Times New Roman" w:eastAsia="方正仿宋_GBK" w:cs="Times New Roman"/>
            <w:w w:val="105"/>
            <w:sz w:val="28"/>
            <w:szCs w:val="28"/>
          </w:rPr>
          <w:delText>（加盖公章）</w:delText>
        </w:r>
      </w:del>
    </w:p>
    <w:p>
      <w:pPr>
        <w:spacing w:line="500" w:lineRule="exact"/>
        <w:ind w:firstLine="2793" w:firstLineChars="950"/>
        <w:rPr>
          <w:del w:id="132" w:author="A." w:date="2024-10-24T09:38:37Z"/>
          <w:rFonts w:ascii="Times New Roman" w:hAnsi="Times New Roman" w:eastAsia="方正仿宋_GBK" w:cs="Times New Roman"/>
          <w:w w:val="105"/>
          <w:sz w:val="28"/>
          <w:szCs w:val="28"/>
        </w:rPr>
      </w:pPr>
      <w:del w:id="133" w:author="A." w:date="2024-10-24T09:38:37Z">
        <w:r>
          <w:rPr>
            <w:rFonts w:ascii="Times New Roman" w:hAnsi="Times New Roman" w:eastAsia="方正仿宋_GBK" w:cs="Times New Roman"/>
            <w:w w:val="105"/>
            <w:sz w:val="28"/>
            <w:szCs w:val="28"/>
          </w:rPr>
          <w:delText>法定代表人（或授权委托代理人）签名：</w:delText>
        </w:r>
      </w:del>
      <w:del w:id="134" w:author="A." w:date="2024-10-24T09:38:37Z">
        <w:r>
          <w:rPr>
            <w:rFonts w:ascii="Times New Roman" w:hAnsi="Times New Roman" w:eastAsia="方正仿宋_GBK" w:cs="Times New Roman"/>
            <w:w w:val="105"/>
            <w:sz w:val="28"/>
            <w:szCs w:val="28"/>
            <w:u w:val="single"/>
          </w:rPr>
          <w:delText xml:space="preserve">  </w:delText>
        </w:r>
      </w:del>
    </w:p>
    <w:p>
      <w:pPr>
        <w:spacing w:line="500" w:lineRule="exact"/>
        <w:ind w:firstLine="2793" w:firstLineChars="950"/>
        <w:rPr>
          <w:del w:id="135" w:author="A." w:date="2024-10-24T09:38:37Z"/>
          <w:rFonts w:ascii="Times New Roman" w:hAnsi="Times New Roman" w:eastAsia="方正仿宋_GBK" w:cs="Times New Roman"/>
          <w:w w:val="105"/>
          <w:sz w:val="28"/>
          <w:szCs w:val="28"/>
          <w:u w:val="single"/>
        </w:rPr>
      </w:pPr>
      <w:del w:id="136" w:author="A." w:date="2024-10-24T09:38:37Z">
        <w:r>
          <w:rPr>
            <w:rFonts w:ascii="Times New Roman" w:hAnsi="Times New Roman" w:eastAsia="方正仿宋_GBK" w:cs="Times New Roman"/>
            <w:w w:val="105"/>
            <w:sz w:val="28"/>
            <w:szCs w:val="28"/>
          </w:rPr>
          <w:delText>联 系 人：</w:delText>
        </w:r>
      </w:del>
      <w:del w:id="137" w:author="A." w:date="2024-10-24T09:38:37Z">
        <w:r>
          <w:rPr>
            <w:rFonts w:ascii="Times New Roman" w:hAnsi="Times New Roman" w:eastAsia="方正仿宋_GBK" w:cs="Times New Roman"/>
            <w:w w:val="105"/>
            <w:sz w:val="28"/>
            <w:szCs w:val="28"/>
            <w:u w:val="single"/>
          </w:rPr>
          <w:delText xml:space="preserve">                            </w:delText>
        </w:r>
      </w:del>
    </w:p>
    <w:p>
      <w:pPr>
        <w:spacing w:line="500" w:lineRule="exact"/>
        <w:ind w:firstLine="2793" w:firstLineChars="950"/>
        <w:rPr>
          <w:del w:id="138" w:author="A." w:date="2024-10-24T09:38:37Z"/>
          <w:rFonts w:ascii="Times New Roman" w:hAnsi="Times New Roman" w:eastAsia="方正仿宋_GBK" w:cs="Times New Roman"/>
          <w:w w:val="105"/>
          <w:sz w:val="28"/>
          <w:szCs w:val="28"/>
          <w:u w:val="single"/>
        </w:rPr>
      </w:pPr>
      <w:del w:id="139" w:author="A." w:date="2024-10-24T09:38:37Z">
        <w:r>
          <w:rPr>
            <w:rFonts w:ascii="Times New Roman" w:hAnsi="Times New Roman" w:eastAsia="方正仿宋_GBK" w:cs="Times New Roman"/>
            <w:w w:val="105"/>
            <w:sz w:val="28"/>
            <w:szCs w:val="28"/>
          </w:rPr>
          <w:delText>地    址：</w:delText>
        </w:r>
      </w:del>
      <w:del w:id="140" w:author="A." w:date="2024-10-24T09:38:37Z">
        <w:r>
          <w:rPr>
            <w:rFonts w:ascii="Times New Roman" w:hAnsi="Times New Roman" w:eastAsia="方正仿宋_GBK" w:cs="Times New Roman"/>
            <w:w w:val="105"/>
            <w:sz w:val="28"/>
            <w:szCs w:val="28"/>
            <w:u w:val="single"/>
          </w:rPr>
          <w:delText xml:space="preserve">                            </w:delText>
        </w:r>
      </w:del>
    </w:p>
    <w:p>
      <w:pPr>
        <w:spacing w:line="500" w:lineRule="exact"/>
        <w:ind w:firstLine="2793" w:firstLineChars="950"/>
        <w:rPr>
          <w:del w:id="141" w:author="A." w:date="2024-10-24T09:38:37Z"/>
          <w:rFonts w:ascii="Times New Roman" w:hAnsi="Times New Roman" w:eastAsia="方正仿宋_GBK" w:cs="Times New Roman"/>
          <w:w w:val="105"/>
          <w:sz w:val="28"/>
          <w:szCs w:val="28"/>
          <w:u w:val="single"/>
        </w:rPr>
      </w:pPr>
      <w:del w:id="142" w:author="A." w:date="2024-10-24T09:38:37Z">
        <w:r>
          <w:rPr>
            <w:rFonts w:ascii="Times New Roman" w:hAnsi="Times New Roman" w:eastAsia="方正仿宋_GBK" w:cs="Times New Roman"/>
            <w:w w:val="105"/>
            <w:sz w:val="28"/>
            <w:szCs w:val="28"/>
          </w:rPr>
          <w:delText>邮政编码：</w:delText>
        </w:r>
      </w:del>
      <w:del w:id="143" w:author="A." w:date="2024-10-24T09:38:37Z">
        <w:r>
          <w:rPr>
            <w:rFonts w:ascii="Times New Roman" w:hAnsi="Times New Roman" w:eastAsia="方正仿宋_GBK" w:cs="Times New Roman"/>
            <w:w w:val="105"/>
            <w:sz w:val="28"/>
            <w:szCs w:val="28"/>
            <w:u w:val="single"/>
          </w:rPr>
          <w:delText xml:space="preserve">                            </w:delText>
        </w:r>
      </w:del>
    </w:p>
    <w:p>
      <w:pPr>
        <w:spacing w:line="500" w:lineRule="exact"/>
        <w:ind w:left="3528" w:leftChars="1330" w:hanging="735" w:hangingChars="250"/>
        <w:rPr>
          <w:del w:id="144" w:author="A." w:date="2024-10-24T09:38:37Z"/>
          <w:rFonts w:ascii="Times New Roman" w:hAnsi="Times New Roman" w:eastAsia="方正仿宋_GBK" w:cs="Times New Roman"/>
          <w:w w:val="105"/>
          <w:sz w:val="28"/>
          <w:szCs w:val="28"/>
          <w:u w:val="single"/>
        </w:rPr>
      </w:pPr>
      <w:del w:id="145" w:author="A." w:date="2024-10-24T09:38:37Z">
        <w:r>
          <w:rPr>
            <w:rFonts w:ascii="Times New Roman" w:hAnsi="Times New Roman" w:eastAsia="方正仿宋_GBK" w:cs="Times New Roman"/>
            <w:w w:val="105"/>
            <w:sz w:val="28"/>
            <w:szCs w:val="28"/>
          </w:rPr>
          <w:delText>电    话：</w:delText>
        </w:r>
      </w:del>
      <w:del w:id="146" w:author="A." w:date="2024-10-24T09:38:37Z">
        <w:r>
          <w:rPr>
            <w:rFonts w:ascii="Times New Roman" w:hAnsi="Times New Roman" w:eastAsia="方正仿宋_GBK" w:cs="Times New Roman"/>
            <w:w w:val="105"/>
            <w:sz w:val="28"/>
            <w:szCs w:val="28"/>
            <w:u w:val="single"/>
          </w:rPr>
          <w:delText xml:space="preserve">                            </w:delText>
        </w:r>
      </w:del>
    </w:p>
    <w:p>
      <w:pPr>
        <w:spacing w:line="500" w:lineRule="exact"/>
        <w:ind w:left="3528" w:leftChars="1330" w:hanging="735" w:hangingChars="250"/>
        <w:rPr>
          <w:del w:id="147" w:author="A." w:date="2024-10-24T09:38:37Z"/>
          <w:rFonts w:ascii="Times New Roman" w:hAnsi="Times New Roman" w:eastAsia="方正仿宋_GBK" w:cs="Times New Roman"/>
          <w:w w:val="105"/>
          <w:sz w:val="28"/>
          <w:szCs w:val="28"/>
        </w:rPr>
      </w:pPr>
      <w:del w:id="148" w:author="A." w:date="2024-10-24T09:38:37Z">
        <w:r>
          <w:rPr>
            <w:rFonts w:ascii="Times New Roman" w:hAnsi="Times New Roman" w:eastAsia="方正仿宋_GBK" w:cs="Times New Roman"/>
            <w:w w:val="105"/>
            <w:sz w:val="28"/>
            <w:szCs w:val="28"/>
          </w:rPr>
          <w:delText>申请日期：      年    月    日</w:delText>
        </w:r>
      </w:del>
    </w:p>
    <w:p>
      <w:pPr>
        <w:spacing w:after="312" w:afterLines="100" w:line="360" w:lineRule="auto"/>
        <w:jc w:val="center"/>
        <w:rPr>
          <w:del w:id="149" w:author="A." w:date="2024-10-24T09:38:37Z"/>
          <w:rFonts w:ascii="Times New Roman" w:hAnsi="Times New Roman" w:eastAsia="黑体" w:cs="Times New Roman"/>
          <w:sz w:val="36"/>
        </w:rPr>
      </w:pPr>
      <w:del w:id="150" w:author="A." w:date="2024-10-24T09:38:37Z">
        <w:r>
          <w:rPr>
            <w:rFonts w:ascii="Times New Roman" w:hAnsi="Times New Roman" w:eastAsia="黑体" w:cs="Times New Roman"/>
            <w:sz w:val="36"/>
          </w:rPr>
          <w:delText>授权委托书</w:delText>
        </w:r>
      </w:del>
    </w:p>
    <w:tbl>
      <w:tblPr>
        <w:tblStyle w:val="11"/>
        <w:tblW w:w="83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
        <w:gridCol w:w="949"/>
        <w:gridCol w:w="2594"/>
        <w:gridCol w:w="1455"/>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del w:id="151" w:author="A." w:date="2024-10-24T09:38:37Z"/>
        </w:trPr>
        <w:tc>
          <w:tcPr>
            <w:tcW w:w="4060" w:type="dxa"/>
            <w:gridSpan w:val="3"/>
            <w:vAlign w:val="center"/>
          </w:tcPr>
          <w:p>
            <w:pPr>
              <w:jc w:val="center"/>
              <w:rPr>
                <w:del w:id="152" w:author="A." w:date="2024-10-24T09:38:37Z"/>
                <w:rFonts w:ascii="Times New Roman" w:hAnsi="Times New Roman" w:eastAsia="宋体" w:cs="Times New Roman"/>
                <w:sz w:val="28"/>
              </w:rPr>
            </w:pPr>
            <w:del w:id="153" w:author="A." w:date="2024-10-24T09:38:37Z">
              <w:r>
                <w:rPr>
                  <w:rFonts w:ascii="Times New Roman" w:hAnsi="Times New Roman" w:eastAsia="宋体" w:cs="Times New Roman"/>
                  <w:sz w:val="28"/>
                </w:rPr>
                <w:delText>委   托   人</w:delText>
              </w:r>
            </w:del>
          </w:p>
        </w:tc>
        <w:tc>
          <w:tcPr>
            <w:tcW w:w="4253" w:type="dxa"/>
            <w:gridSpan w:val="2"/>
            <w:vAlign w:val="center"/>
          </w:tcPr>
          <w:p>
            <w:pPr>
              <w:jc w:val="center"/>
              <w:rPr>
                <w:del w:id="154" w:author="A." w:date="2024-10-24T09:38:37Z"/>
                <w:rFonts w:ascii="Times New Roman" w:hAnsi="Times New Roman" w:eastAsia="宋体" w:cs="Times New Roman"/>
                <w:sz w:val="28"/>
              </w:rPr>
            </w:pPr>
            <w:del w:id="155" w:author="A." w:date="2024-10-24T09:38:37Z">
              <w:r>
                <w:rPr>
                  <w:rFonts w:ascii="Times New Roman" w:hAnsi="Times New Roman" w:eastAsia="宋体" w:cs="Times New Roman"/>
                  <w:sz w:val="28"/>
                </w:rPr>
                <w:delText>受   托   人</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del w:id="156" w:author="A." w:date="2024-10-24T09:38:37Z"/>
        </w:trPr>
        <w:tc>
          <w:tcPr>
            <w:tcW w:w="1466" w:type="dxa"/>
            <w:gridSpan w:val="2"/>
          </w:tcPr>
          <w:p>
            <w:pPr>
              <w:spacing w:line="560" w:lineRule="exact"/>
              <w:jc w:val="center"/>
              <w:rPr>
                <w:del w:id="157" w:author="A." w:date="2024-10-24T09:38:37Z"/>
                <w:rFonts w:ascii="Times New Roman" w:hAnsi="Times New Roman" w:eastAsia="宋体" w:cs="Times New Roman"/>
                <w:sz w:val="24"/>
              </w:rPr>
            </w:pPr>
            <w:del w:id="158" w:author="A." w:date="2024-10-24T09:38:37Z">
              <w:r>
                <w:rPr>
                  <w:rFonts w:ascii="Times New Roman" w:hAnsi="Times New Roman" w:eastAsia="宋体" w:cs="Times New Roman"/>
                  <w:sz w:val="24"/>
                </w:rPr>
                <w:delText>姓    名</w:delText>
              </w:r>
            </w:del>
          </w:p>
        </w:tc>
        <w:tc>
          <w:tcPr>
            <w:tcW w:w="2594" w:type="dxa"/>
          </w:tcPr>
          <w:p>
            <w:pPr>
              <w:spacing w:line="560" w:lineRule="exact"/>
              <w:jc w:val="center"/>
              <w:rPr>
                <w:del w:id="159" w:author="A." w:date="2024-10-24T09:38:37Z"/>
                <w:rFonts w:ascii="Times New Roman" w:hAnsi="Times New Roman" w:eastAsia="宋体" w:cs="Times New Roman"/>
                <w:sz w:val="24"/>
              </w:rPr>
            </w:pPr>
          </w:p>
        </w:tc>
        <w:tc>
          <w:tcPr>
            <w:tcW w:w="1455" w:type="dxa"/>
          </w:tcPr>
          <w:p>
            <w:pPr>
              <w:spacing w:line="560" w:lineRule="exact"/>
              <w:jc w:val="center"/>
              <w:rPr>
                <w:del w:id="160" w:author="A." w:date="2024-10-24T09:38:37Z"/>
                <w:rFonts w:ascii="Times New Roman" w:hAnsi="Times New Roman" w:eastAsia="宋体" w:cs="Times New Roman"/>
                <w:sz w:val="24"/>
              </w:rPr>
            </w:pPr>
            <w:del w:id="161" w:author="A." w:date="2024-10-24T09:38:37Z">
              <w:r>
                <w:rPr>
                  <w:rFonts w:ascii="Times New Roman" w:hAnsi="Times New Roman" w:eastAsia="宋体" w:cs="Times New Roman"/>
                  <w:sz w:val="24"/>
                </w:rPr>
                <w:delText>姓    名</w:delText>
              </w:r>
            </w:del>
          </w:p>
        </w:tc>
        <w:tc>
          <w:tcPr>
            <w:tcW w:w="2798" w:type="dxa"/>
          </w:tcPr>
          <w:p>
            <w:pPr>
              <w:spacing w:line="560" w:lineRule="exact"/>
              <w:jc w:val="center"/>
              <w:rPr>
                <w:del w:id="162" w:author="A." w:date="2024-10-24T09:38:37Z"/>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del w:id="163" w:author="A." w:date="2024-10-24T09:38:37Z"/>
        </w:trPr>
        <w:tc>
          <w:tcPr>
            <w:tcW w:w="1466" w:type="dxa"/>
            <w:gridSpan w:val="2"/>
          </w:tcPr>
          <w:p>
            <w:pPr>
              <w:spacing w:line="560" w:lineRule="exact"/>
              <w:jc w:val="center"/>
              <w:rPr>
                <w:del w:id="164" w:author="A." w:date="2024-10-24T09:38:37Z"/>
                <w:rFonts w:ascii="Times New Roman" w:hAnsi="Times New Roman" w:eastAsia="宋体" w:cs="Times New Roman"/>
                <w:sz w:val="24"/>
              </w:rPr>
            </w:pPr>
            <w:del w:id="165" w:author="A." w:date="2024-10-24T09:38:37Z">
              <w:r>
                <w:rPr>
                  <w:rFonts w:ascii="Times New Roman" w:hAnsi="Times New Roman" w:eastAsia="宋体" w:cs="Times New Roman"/>
                  <w:sz w:val="24"/>
                </w:rPr>
                <w:delText>性    别</w:delText>
              </w:r>
            </w:del>
          </w:p>
        </w:tc>
        <w:tc>
          <w:tcPr>
            <w:tcW w:w="2594" w:type="dxa"/>
          </w:tcPr>
          <w:p>
            <w:pPr>
              <w:spacing w:line="560" w:lineRule="exact"/>
              <w:jc w:val="center"/>
              <w:rPr>
                <w:del w:id="166" w:author="A." w:date="2024-10-24T09:38:37Z"/>
                <w:rFonts w:ascii="Times New Roman" w:hAnsi="Times New Roman" w:eastAsia="宋体" w:cs="Times New Roman"/>
                <w:sz w:val="24"/>
              </w:rPr>
            </w:pPr>
          </w:p>
        </w:tc>
        <w:tc>
          <w:tcPr>
            <w:tcW w:w="1455" w:type="dxa"/>
          </w:tcPr>
          <w:p>
            <w:pPr>
              <w:spacing w:line="560" w:lineRule="exact"/>
              <w:jc w:val="center"/>
              <w:rPr>
                <w:del w:id="167" w:author="A." w:date="2024-10-24T09:38:37Z"/>
                <w:rFonts w:ascii="Times New Roman" w:hAnsi="Times New Roman" w:eastAsia="宋体" w:cs="Times New Roman"/>
                <w:sz w:val="24"/>
              </w:rPr>
            </w:pPr>
            <w:del w:id="168" w:author="A." w:date="2024-10-24T09:38:37Z">
              <w:r>
                <w:rPr>
                  <w:rFonts w:ascii="Times New Roman" w:hAnsi="Times New Roman" w:eastAsia="宋体" w:cs="Times New Roman"/>
                  <w:sz w:val="24"/>
                </w:rPr>
                <w:delText>性    别</w:delText>
              </w:r>
            </w:del>
          </w:p>
        </w:tc>
        <w:tc>
          <w:tcPr>
            <w:tcW w:w="2798" w:type="dxa"/>
          </w:tcPr>
          <w:p>
            <w:pPr>
              <w:spacing w:line="560" w:lineRule="exact"/>
              <w:jc w:val="center"/>
              <w:rPr>
                <w:del w:id="169" w:author="A." w:date="2024-10-24T09:38:37Z"/>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del w:id="170" w:author="A." w:date="2024-10-24T09:38:37Z"/>
        </w:trPr>
        <w:tc>
          <w:tcPr>
            <w:tcW w:w="1466" w:type="dxa"/>
            <w:gridSpan w:val="2"/>
          </w:tcPr>
          <w:p>
            <w:pPr>
              <w:spacing w:line="560" w:lineRule="exact"/>
              <w:jc w:val="center"/>
              <w:rPr>
                <w:del w:id="171" w:author="A." w:date="2024-10-24T09:38:37Z"/>
                <w:rFonts w:ascii="Times New Roman" w:hAnsi="Times New Roman" w:eastAsia="宋体" w:cs="Times New Roman"/>
                <w:sz w:val="24"/>
              </w:rPr>
            </w:pPr>
            <w:del w:id="172" w:author="A." w:date="2024-10-24T09:38:37Z">
              <w:r>
                <w:rPr>
                  <w:rFonts w:ascii="Times New Roman" w:hAnsi="Times New Roman" w:eastAsia="宋体" w:cs="Times New Roman"/>
                  <w:sz w:val="24"/>
                </w:rPr>
                <w:delText>出生日期</w:delText>
              </w:r>
            </w:del>
          </w:p>
        </w:tc>
        <w:tc>
          <w:tcPr>
            <w:tcW w:w="2594" w:type="dxa"/>
          </w:tcPr>
          <w:p>
            <w:pPr>
              <w:spacing w:line="560" w:lineRule="exact"/>
              <w:jc w:val="center"/>
              <w:rPr>
                <w:del w:id="173" w:author="A." w:date="2024-10-24T09:38:37Z"/>
                <w:rFonts w:ascii="Times New Roman" w:hAnsi="Times New Roman" w:eastAsia="宋体" w:cs="Times New Roman"/>
                <w:sz w:val="24"/>
              </w:rPr>
            </w:pPr>
          </w:p>
        </w:tc>
        <w:tc>
          <w:tcPr>
            <w:tcW w:w="1455" w:type="dxa"/>
          </w:tcPr>
          <w:p>
            <w:pPr>
              <w:spacing w:line="560" w:lineRule="exact"/>
              <w:jc w:val="center"/>
              <w:rPr>
                <w:del w:id="174" w:author="A." w:date="2024-10-24T09:38:37Z"/>
                <w:rFonts w:ascii="Times New Roman" w:hAnsi="Times New Roman" w:eastAsia="宋体" w:cs="Times New Roman"/>
                <w:sz w:val="24"/>
              </w:rPr>
            </w:pPr>
            <w:del w:id="175" w:author="A." w:date="2024-10-24T09:38:37Z">
              <w:r>
                <w:rPr>
                  <w:rFonts w:ascii="Times New Roman" w:hAnsi="Times New Roman" w:eastAsia="宋体" w:cs="Times New Roman"/>
                  <w:sz w:val="24"/>
                </w:rPr>
                <w:delText>出生日期</w:delText>
              </w:r>
            </w:del>
          </w:p>
        </w:tc>
        <w:tc>
          <w:tcPr>
            <w:tcW w:w="2798" w:type="dxa"/>
          </w:tcPr>
          <w:p>
            <w:pPr>
              <w:spacing w:line="560" w:lineRule="exact"/>
              <w:jc w:val="center"/>
              <w:rPr>
                <w:del w:id="176" w:author="A." w:date="2024-10-24T09:38:37Z"/>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del w:id="177" w:author="A." w:date="2024-10-24T09:38:37Z"/>
        </w:trPr>
        <w:tc>
          <w:tcPr>
            <w:tcW w:w="1466" w:type="dxa"/>
            <w:gridSpan w:val="2"/>
          </w:tcPr>
          <w:p>
            <w:pPr>
              <w:spacing w:line="560" w:lineRule="exact"/>
              <w:jc w:val="center"/>
              <w:rPr>
                <w:del w:id="178" w:author="A." w:date="2024-10-24T09:38:37Z"/>
                <w:rFonts w:ascii="Times New Roman" w:hAnsi="Times New Roman" w:eastAsia="宋体" w:cs="Times New Roman"/>
                <w:sz w:val="24"/>
              </w:rPr>
            </w:pPr>
            <w:del w:id="179" w:author="A." w:date="2024-10-24T09:38:37Z">
              <w:r>
                <w:rPr>
                  <w:rFonts w:ascii="Times New Roman" w:hAnsi="Times New Roman" w:eastAsia="宋体" w:cs="Times New Roman"/>
                  <w:sz w:val="24"/>
                </w:rPr>
                <w:delText>单位名称</w:delText>
              </w:r>
            </w:del>
          </w:p>
        </w:tc>
        <w:tc>
          <w:tcPr>
            <w:tcW w:w="2594" w:type="dxa"/>
          </w:tcPr>
          <w:p>
            <w:pPr>
              <w:spacing w:line="560" w:lineRule="exact"/>
              <w:jc w:val="center"/>
              <w:rPr>
                <w:del w:id="180" w:author="A." w:date="2024-10-24T09:38:37Z"/>
                <w:rFonts w:ascii="Times New Roman" w:hAnsi="Times New Roman" w:eastAsia="宋体" w:cs="Times New Roman"/>
                <w:sz w:val="24"/>
              </w:rPr>
            </w:pPr>
          </w:p>
        </w:tc>
        <w:tc>
          <w:tcPr>
            <w:tcW w:w="1455" w:type="dxa"/>
          </w:tcPr>
          <w:p>
            <w:pPr>
              <w:spacing w:line="560" w:lineRule="exact"/>
              <w:jc w:val="center"/>
              <w:rPr>
                <w:del w:id="181" w:author="A." w:date="2024-10-24T09:38:37Z"/>
                <w:rFonts w:ascii="Times New Roman" w:hAnsi="Times New Roman" w:eastAsia="宋体" w:cs="Times New Roman"/>
                <w:sz w:val="24"/>
              </w:rPr>
            </w:pPr>
            <w:del w:id="182" w:author="A." w:date="2024-10-24T09:38:37Z">
              <w:r>
                <w:rPr>
                  <w:rFonts w:ascii="Times New Roman" w:hAnsi="Times New Roman" w:eastAsia="宋体" w:cs="Times New Roman"/>
                  <w:sz w:val="24"/>
                </w:rPr>
                <w:delText>单位名称</w:delText>
              </w:r>
            </w:del>
          </w:p>
        </w:tc>
        <w:tc>
          <w:tcPr>
            <w:tcW w:w="2798" w:type="dxa"/>
          </w:tcPr>
          <w:p>
            <w:pPr>
              <w:spacing w:line="560" w:lineRule="exact"/>
              <w:jc w:val="center"/>
              <w:rPr>
                <w:del w:id="183" w:author="A." w:date="2024-10-24T09:38:37Z"/>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del w:id="184" w:author="A." w:date="2024-10-24T09:38:37Z"/>
        </w:trPr>
        <w:tc>
          <w:tcPr>
            <w:tcW w:w="1466" w:type="dxa"/>
            <w:gridSpan w:val="2"/>
          </w:tcPr>
          <w:p>
            <w:pPr>
              <w:spacing w:line="560" w:lineRule="exact"/>
              <w:jc w:val="center"/>
              <w:rPr>
                <w:del w:id="185" w:author="A." w:date="2024-10-24T09:38:37Z"/>
                <w:rFonts w:ascii="Times New Roman" w:hAnsi="Times New Roman" w:eastAsia="宋体" w:cs="Times New Roman"/>
                <w:sz w:val="24"/>
              </w:rPr>
            </w:pPr>
            <w:del w:id="186" w:author="A." w:date="2024-10-24T09:38:37Z">
              <w:r>
                <w:rPr>
                  <w:rFonts w:ascii="Times New Roman" w:hAnsi="Times New Roman" w:eastAsia="宋体" w:cs="Times New Roman"/>
                  <w:sz w:val="24"/>
                </w:rPr>
                <w:delText>职   务</w:delText>
              </w:r>
            </w:del>
          </w:p>
        </w:tc>
        <w:tc>
          <w:tcPr>
            <w:tcW w:w="2594" w:type="dxa"/>
          </w:tcPr>
          <w:p>
            <w:pPr>
              <w:spacing w:line="560" w:lineRule="exact"/>
              <w:jc w:val="center"/>
              <w:rPr>
                <w:del w:id="187" w:author="A." w:date="2024-10-24T09:38:37Z"/>
                <w:rFonts w:ascii="Times New Roman" w:hAnsi="Times New Roman" w:eastAsia="宋体" w:cs="Times New Roman"/>
                <w:sz w:val="24"/>
              </w:rPr>
            </w:pPr>
          </w:p>
        </w:tc>
        <w:tc>
          <w:tcPr>
            <w:tcW w:w="1455" w:type="dxa"/>
          </w:tcPr>
          <w:p>
            <w:pPr>
              <w:spacing w:line="560" w:lineRule="exact"/>
              <w:jc w:val="center"/>
              <w:rPr>
                <w:del w:id="188" w:author="A." w:date="2024-10-24T09:38:37Z"/>
                <w:rFonts w:ascii="Times New Roman" w:hAnsi="Times New Roman" w:eastAsia="宋体" w:cs="Times New Roman"/>
                <w:sz w:val="24"/>
              </w:rPr>
            </w:pPr>
            <w:del w:id="189" w:author="A." w:date="2024-10-24T09:38:37Z">
              <w:r>
                <w:rPr>
                  <w:rFonts w:ascii="Times New Roman" w:hAnsi="Times New Roman" w:eastAsia="宋体" w:cs="Times New Roman"/>
                  <w:sz w:val="24"/>
                </w:rPr>
                <w:delText>职    务</w:delText>
              </w:r>
            </w:del>
          </w:p>
        </w:tc>
        <w:tc>
          <w:tcPr>
            <w:tcW w:w="2798" w:type="dxa"/>
          </w:tcPr>
          <w:p>
            <w:pPr>
              <w:spacing w:line="560" w:lineRule="exact"/>
              <w:jc w:val="center"/>
              <w:rPr>
                <w:del w:id="190" w:author="A." w:date="2024-10-24T09:38:37Z"/>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del w:id="191" w:author="A." w:date="2024-10-24T09:38:37Z"/>
        </w:trPr>
        <w:tc>
          <w:tcPr>
            <w:tcW w:w="1466" w:type="dxa"/>
            <w:gridSpan w:val="2"/>
          </w:tcPr>
          <w:p>
            <w:pPr>
              <w:spacing w:line="560" w:lineRule="exact"/>
              <w:jc w:val="center"/>
              <w:rPr>
                <w:del w:id="192" w:author="A." w:date="2024-10-24T09:38:37Z"/>
                <w:rFonts w:ascii="Times New Roman" w:hAnsi="Times New Roman" w:eastAsia="宋体" w:cs="Times New Roman"/>
                <w:sz w:val="24"/>
              </w:rPr>
            </w:pPr>
            <w:del w:id="193" w:author="A." w:date="2024-10-24T09:38:37Z">
              <w:r>
                <w:rPr>
                  <w:rFonts w:ascii="Times New Roman" w:hAnsi="Times New Roman" w:eastAsia="宋体" w:cs="Times New Roman"/>
                  <w:sz w:val="24"/>
                </w:rPr>
                <w:delText>联系电话</w:delText>
              </w:r>
            </w:del>
          </w:p>
        </w:tc>
        <w:tc>
          <w:tcPr>
            <w:tcW w:w="2594" w:type="dxa"/>
          </w:tcPr>
          <w:p>
            <w:pPr>
              <w:spacing w:line="560" w:lineRule="exact"/>
              <w:jc w:val="center"/>
              <w:rPr>
                <w:del w:id="194" w:author="A." w:date="2024-10-24T09:38:37Z"/>
                <w:rFonts w:ascii="Times New Roman" w:hAnsi="Times New Roman" w:eastAsia="宋体" w:cs="Times New Roman"/>
                <w:sz w:val="24"/>
              </w:rPr>
            </w:pPr>
          </w:p>
        </w:tc>
        <w:tc>
          <w:tcPr>
            <w:tcW w:w="1455" w:type="dxa"/>
          </w:tcPr>
          <w:p>
            <w:pPr>
              <w:spacing w:line="560" w:lineRule="exact"/>
              <w:jc w:val="center"/>
              <w:rPr>
                <w:del w:id="195" w:author="A." w:date="2024-10-24T09:38:37Z"/>
                <w:rFonts w:ascii="Times New Roman" w:hAnsi="Times New Roman" w:eastAsia="宋体" w:cs="Times New Roman"/>
                <w:sz w:val="24"/>
              </w:rPr>
            </w:pPr>
            <w:del w:id="196" w:author="A." w:date="2024-10-24T09:38:37Z">
              <w:r>
                <w:rPr>
                  <w:rFonts w:ascii="Times New Roman" w:hAnsi="Times New Roman" w:eastAsia="宋体" w:cs="Times New Roman"/>
                  <w:sz w:val="24"/>
                </w:rPr>
                <w:delText>联系电话</w:delText>
              </w:r>
            </w:del>
          </w:p>
        </w:tc>
        <w:tc>
          <w:tcPr>
            <w:tcW w:w="2798" w:type="dxa"/>
          </w:tcPr>
          <w:p>
            <w:pPr>
              <w:spacing w:line="560" w:lineRule="exact"/>
              <w:jc w:val="center"/>
              <w:rPr>
                <w:del w:id="197" w:author="A." w:date="2024-10-24T09:38:37Z"/>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del w:id="198" w:author="A." w:date="2024-10-24T09:38:37Z"/>
        </w:trPr>
        <w:tc>
          <w:tcPr>
            <w:tcW w:w="1466" w:type="dxa"/>
            <w:gridSpan w:val="2"/>
            <w:vMerge w:val="restart"/>
            <w:vAlign w:val="center"/>
          </w:tcPr>
          <w:p>
            <w:pPr>
              <w:spacing w:line="360" w:lineRule="auto"/>
              <w:jc w:val="center"/>
              <w:rPr>
                <w:del w:id="199" w:author="A." w:date="2024-10-24T09:38:37Z"/>
                <w:rFonts w:ascii="Times New Roman" w:hAnsi="Times New Roman" w:eastAsia="宋体" w:cs="Times New Roman"/>
                <w:sz w:val="24"/>
              </w:rPr>
            </w:pPr>
            <w:del w:id="200" w:author="A." w:date="2024-10-24T09:38:37Z">
              <w:r>
                <w:rPr>
                  <w:rFonts w:ascii="Times New Roman" w:hAnsi="Times New Roman" w:eastAsia="宋体" w:cs="Times New Roman"/>
                  <w:sz w:val="24"/>
                </w:rPr>
                <w:delText>证件号码</w:delText>
              </w:r>
            </w:del>
          </w:p>
        </w:tc>
        <w:tc>
          <w:tcPr>
            <w:tcW w:w="2594" w:type="dxa"/>
            <w:vAlign w:val="center"/>
          </w:tcPr>
          <w:p>
            <w:pPr>
              <w:spacing w:line="360" w:lineRule="auto"/>
              <w:jc w:val="center"/>
              <w:rPr>
                <w:del w:id="201" w:author="A." w:date="2024-10-24T09:38:37Z"/>
                <w:rFonts w:ascii="Times New Roman" w:hAnsi="Times New Roman" w:eastAsia="宋体" w:cs="Times New Roman"/>
              </w:rPr>
            </w:pPr>
            <w:del w:id="202" w:author="A." w:date="2024-10-24T09:38:37Z">
              <w:r>
                <w:rPr>
                  <w:rFonts w:ascii="Times New Roman" w:hAnsi="Times New Roman" w:eastAsia="宋体" w:cs="Times New Roman"/>
                </w:rPr>
                <w:delText>身份证（  ）护照（  ）</w:delText>
              </w:r>
            </w:del>
          </w:p>
        </w:tc>
        <w:tc>
          <w:tcPr>
            <w:tcW w:w="1455" w:type="dxa"/>
            <w:vMerge w:val="restart"/>
            <w:vAlign w:val="center"/>
          </w:tcPr>
          <w:p>
            <w:pPr>
              <w:spacing w:line="360" w:lineRule="auto"/>
              <w:jc w:val="center"/>
              <w:rPr>
                <w:del w:id="203" w:author="A." w:date="2024-10-24T09:38:37Z"/>
                <w:rFonts w:ascii="Times New Roman" w:hAnsi="Times New Roman" w:eastAsia="宋体" w:cs="Times New Roman"/>
                <w:sz w:val="24"/>
              </w:rPr>
            </w:pPr>
            <w:del w:id="204" w:author="A." w:date="2024-10-24T09:38:37Z">
              <w:r>
                <w:rPr>
                  <w:rFonts w:ascii="Times New Roman" w:hAnsi="Times New Roman" w:eastAsia="宋体" w:cs="Times New Roman"/>
                  <w:sz w:val="24"/>
                </w:rPr>
                <w:delText>证件号码</w:delText>
              </w:r>
            </w:del>
          </w:p>
        </w:tc>
        <w:tc>
          <w:tcPr>
            <w:tcW w:w="2798" w:type="dxa"/>
            <w:vAlign w:val="center"/>
          </w:tcPr>
          <w:p>
            <w:pPr>
              <w:spacing w:line="360" w:lineRule="auto"/>
              <w:jc w:val="center"/>
              <w:rPr>
                <w:del w:id="205" w:author="A." w:date="2024-10-24T09:38:37Z"/>
                <w:rFonts w:ascii="Times New Roman" w:hAnsi="Times New Roman" w:eastAsia="宋体" w:cs="Times New Roman"/>
              </w:rPr>
            </w:pPr>
            <w:del w:id="206" w:author="A." w:date="2024-10-24T09:38:37Z">
              <w:r>
                <w:rPr>
                  <w:rFonts w:ascii="Times New Roman" w:hAnsi="Times New Roman" w:eastAsia="宋体" w:cs="Times New Roman"/>
                </w:rPr>
                <w:delText>身份证（  ）护照（  ）</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del w:id="207" w:author="A." w:date="2024-10-24T09:38:37Z"/>
        </w:trPr>
        <w:tc>
          <w:tcPr>
            <w:tcW w:w="1466" w:type="dxa"/>
            <w:gridSpan w:val="2"/>
            <w:vMerge w:val="continue"/>
            <w:vAlign w:val="center"/>
          </w:tcPr>
          <w:p>
            <w:pPr>
              <w:spacing w:line="360" w:lineRule="auto"/>
              <w:jc w:val="center"/>
              <w:rPr>
                <w:del w:id="208" w:author="A." w:date="2024-10-24T09:38:37Z"/>
                <w:rFonts w:ascii="Times New Roman" w:hAnsi="Times New Roman" w:eastAsia="宋体" w:cs="Times New Roman"/>
                <w:sz w:val="24"/>
              </w:rPr>
            </w:pPr>
          </w:p>
        </w:tc>
        <w:tc>
          <w:tcPr>
            <w:tcW w:w="2594" w:type="dxa"/>
            <w:vAlign w:val="center"/>
          </w:tcPr>
          <w:p>
            <w:pPr>
              <w:spacing w:line="360" w:lineRule="auto"/>
              <w:jc w:val="center"/>
              <w:rPr>
                <w:del w:id="209" w:author="A." w:date="2024-10-24T09:38:37Z"/>
                <w:rFonts w:ascii="Times New Roman" w:hAnsi="Times New Roman" w:eastAsia="宋体" w:cs="Times New Roman"/>
                <w:sz w:val="24"/>
              </w:rPr>
            </w:pPr>
          </w:p>
        </w:tc>
        <w:tc>
          <w:tcPr>
            <w:tcW w:w="1455" w:type="dxa"/>
            <w:vMerge w:val="continue"/>
            <w:vAlign w:val="center"/>
          </w:tcPr>
          <w:p>
            <w:pPr>
              <w:spacing w:line="360" w:lineRule="auto"/>
              <w:jc w:val="center"/>
              <w:rPr>
                <w:del w:id="210" w:author="A." w:date="2024-10-24T09:38:37Z"/>
                <w:rFonts w:ascii="Times New Roman" w:hAnsi="Times New Roman" w:eastAsia="宋体" w:cs="Times New Roman"/>
                <w:sz w:val="24"/>
              </w:rPr>
            </w:pPr>
          </w:p>
        </w:tc>
        <w:tc>
          <w:tcPr>
            <w:tcW w:w="2798" w:type="dxa"/>
            <w:vAlign w:val="center"/>
          </w:tcPr>
          <w:p>
            <w:pPr>
              <w:spacing w:line="360" w:lineRule="auto"/>
              <w:jc w:val="center"/>
              <w:rPr>
                <w:del w:id="211" w:author="A." w:date="2024-10-24T09:38:37Z"/>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3" w:hRule="atLeast"/>
          <w:jc w:val="center"/>
          <w:del w:id="212" w:author="A." w:date="2024-10-24T09:38:37Z"/>
        </w:trPr>
        <w:tc>
          <w:tcPr>
            <w:tcW w:w="8313" w:type="dxa"/>
            <w:gridSpan w:val="5"/>
            <w:vAlign w:val="center"/>
          </w:tcPr>
          <w:p>
            <w:pPr>
              <w:spacing w:before="156" w:beforeLines="50" w:line="360" w:lineRule="auto"/>
              <w:ind w:firstLine="480" w:firstLineChars="200"/>
              <w:rPr>
                <w:del w:id="213" w:author="A." w:date="2024-10-24T09:38:37Z"/>
                <w:rFonts w:ascii="Times New Roman" w:hAnsi="Times New Roman" w:eastAsia="宋体" w:cs="Times New Roman"/>
                <w:sz w:val="24"/>
              </w:rPr>
            </w:pPr>
            <w:del w:id="214" w:author="A." w:date="2024-10-24T09:38:37Z">
              <w:r>
                <w:rPr>
                  <w:rFonts w:ascii="Times New Roman" w:hAnsi="Times New Roman" w:eastAsia="宋体" w:cs="Times New Roman"/>
                  <w:sz w:val="24"/>
                </w:rPr>
                <w:delText>本人授权</w:delText>
              </w:r>
            </w:del>
            <w:del w:id="215" w:author="A." w:date="2024-10-24T09:38:37Z">
              <w:r>
                <w:rPr>
                  <w:rFonts w:ascii="Times New Roman" w:hAnsi="Times New Roman" w:eastAsia="宋体" w:cs="Times New Roman"/>
                  <w:sz w:val="24"/>
                  <w:u w:val="single"/>
                </w:rPr>
                <w:delText xml:space="preserve">          </w:delText>
              </w:r>
            </w:del>
            <w:del w:id="216" w:author="A." w:date="2024-10-24T09:38:37Z">
              <w:r>
                <w:rPr>
                  <w:rFonts w:ascii="Times New Roman" w:hAnsi="Times New Roman" w:eastAsia="宋体" w:cs="Times New Roman"/>
                  <w:sz w:val="24"/>
                </w:rPr>
                <w:delText>（受托人）代表本人参加</w:delText>
              </w:r>
            </w:del>
            <w:del w:id="217" w:author="A." w:date="2024-10-24T09:38:37Z">
              <w:r>
                <w:rPr>
                  <w:rFonts w:hint="eastAsia" w:ascii="Times New Roman" w:hAnsi="Times New Roman" w:eastAsia="宋体" w:cs="Times New Roman"/>
                  <w:i/>
                  <w:sz w:val="24"/>
                  <w:u w:val="single"/>
                </w:rPr>
                <w:delText>（交易平台名称）</w:delText>
              </w:r>
            </w:del>
            <w:del w:id="218" w:author="A." w:date="2024-10-24T09:38:37Z">
              <w:r>
                <w:rPr>
                  <w:rFonts w:ascii="Times New Roman" w:hAnsi="Times New Roman" w:eastAsia="宋体" w:cs="Times New Roman"/>
                  <w:sz w:val="24"/>
                </w:rPr>
                <w:delText>在</w:delText>
              </w:r>
            </w:del>
            <w:del w:id="219" w:author="A." w:date="2024-10-24T09:38:37Z">
              <w:r>
                <w:rPr>
                  <w:rFonts w:hint="eastAsia" w:ascii="Times New Roman" w:hAnsi="Times New Roman" w:eastAsia="宋体" w:cs="Times New Roman"/>
                  <w:i/>
                  <w:sz w:val="24"/>
                  <w:u w:val="single"/>
                </w:rPr>
                <w:delText>（交易平台地址）</w:delText>
              </w:r>
            </w:del>
            <w:del w:id="220" w:author="A." w:date="2024-10-24T09:38:37Z">
              <w:r>
                <w:rPr>
                  <w:rFonts w:ascii="Times New Roman" w:hAnsi="Times New Roman" w:eastAsia="宋体" w:cs="Times New Roman"/>
                  <w:sz w:val="24"/>
                </w:rPr>
                <w:delText>举办的</w:delText>
              </w:r>
            </w:del>
            <w:del w:id="221" w:author="A." w:date="2024-10-24T09:38:37Z">
              <w:r>
                <w:rPr>
                  <w:rFonts w:ascii="Times New Roman" w:hAnsi="Times New Roman" w:eastAsia="宋体" w:cs="Times New Roman"/>
                  <w:sz w:val="24"/>
                  <w:u w:val="single"/>
                </w:rPr>
                <w:delText xml:space="preserve"> </w:delText>
              </w:r>
            </w:del>
            <w:del w:id="222" w:author="A." w:date="2024-10-24T09:38:37Z">
              <w:r>
                <w:rPr>
                  <w:rFonts w:ascii="Times New Roman" w:hAnsi="Times New Roman" w:eastAsia="宋体" w:cs="Times New Roman"/>
                  <w:i/>
                  <w:sz w:val="24"/>
                  <w:u w:val="single"/>
                </w:rPr>
                <w:delText xml:space="preserve">              </w:delText>
              </w:r>
            </w:del>
            <w:del w:id="223" w:author="A." w:date="2024-10-24T09:38:37Z">
              <w:r>
                <w:rPr>
                  <w:rFonts w:hint="eastAsia" w:ascii="Times New Roman" w:hAnsi="Times New Roman" w:eastAsia="宋体" w:cs="Times New Roman"/>
                  <w:sz w:val="24"/>
                </w:rPr>
                <w:delText>采</w:delText>
              </w:r>
            </w:del>
            <w:del w:id="224" w:author="A." w:date="2024-10-24T09:38:37Z">
              <w:r>
                <w:rPr>
                  <w:rFonts w:ascii="Times New Roman" w:hAnsi="Times New Roman" w:eastAsia="宋体" w:cs="Times New Roman"/>
                  <w:sz w:val="24"/>
                </w:rPr>
                <w:delText>矿权（公告序号为</w:delText>
              </w:r>
            </w:del>
            <w:del w:id="225" w:author="A." w:date="2024-10-24T09:38:37Z">
              <w:r>
                <w:rPr>
                  <w:rFonts w:ascii="Times New Roman" w:hAnsi="Times New Roman" w:eastAsia="宋体" w:cs="Times New Roman"/>
                  <w:sz w:val="24"/>
                  <w:u w:val="single"/>
                </w:rPr>
                <w:delText xml:space="preserve">         </w:delText>
              </w:r>
            </w:del>
            <w:del w:id="226" w:author="A." w:date="2024-10-24T09:38:37Z">
              <w:r>
                <w:rPr>
                  <w:rFonts w:ascii="Times New Roman" w:hAnsi="Times New Roman" w:eastAsia="宋体" w:cs="Times New Roman"/>
                  <w:sz w:val="24"/>
                </w:rPr>
                <w:delText>）交易活动：</w:delText>
              </w:r>
            </w:del>
          </w:p>
          <w:p>
            <w:pPr>
              <w:spacing w:line="360" w:lineRule="auto"/>
              <w:ind w:firstLine="480" w:firstLineChars="200"/>
              <w:rPr>
                <w:del w:id="227" w:author="A." w:date="2024-10-24T09:38:37Z"/>
                <w:rFonts w:ascii="Times New Roman" w:hAnsi="Times New Roman" w:eastAsia="宋体" w:cs="Times New Roman"/>
                <w:sz w:val="24"/>
              </w:rPr>
            </w:pPr>
            <w:del w:id="228" w:author="A." w:date="2024-10-24T09:38:37Z">
              <w:r>
                <w:rPr>
                  <w:rFonts w:ascii="Times New Roman" w:hAnsi="Times New Roman" w:eastAsia="宋体" w:cs="Times New Roman"/>
                  <w:sz w:val="24"/>
                </w:rPr>
                <w:delText>代表本人办理</w:delText>
              </w:r>
            </w:del>
            <w:del w:id="229" w:author="A." w:date="2024-10-24T09:38:37Z">
              <w:r>
                <w:rPr>
                  <w:rFonts w:hint="eastAsia" w:ascii="Times New Roman" w:hAnsi="Times New Roman" w:eastAsia="宋体" w:cs="Times New Roman"/>
                  <w:sz w:val="24"/>
                </w:rPr>
                <w:delText>采</w:delText>
              </w:r>
            </w:del>
            <w:del w:id="230" w:author="A." w:date="2024-10-24T09:38:37Z">
              <w:r>
                <w:rPr>
                  <w:rFonts w:ascii="Times New Roman" w:hAnsi="Times New Roman" w:eastAsia="宋体" w:cs="Times New Roman"/>
                  <w:sz w:val="24"/>
                </w:rPr>
                <w:delText>矿权交易报名、签署相关文件、申报竞买价格、签署成交确认书等；</w:delText>
              </w:r>
            </w:del>
          </w:p>
          <w:p>
            <w:pPr>
              <w:spacing w:line="360" w:lineRule="auto"/>
              <w:ind w:firstLine="480" w:firstLineChars="200"/>
              <w:rPr>
                <w:del w:id="231" w:author="A." w:date="2024-10-24T09:38:37Z"/>
                <w:rFonts w:ascii="Times New Roman" w:hAnsi="Times New Roman" w:eastAsia="宋体" w:cs="Times New Roman"/>
                <w:sz w:val="24"/>
              </w:rPr>
            </w:pPr>
            <w:del w:id="232" w:author="A." w:date="2024-10-24T09:38:37Z">
              <w:r>
                <w:rPr>
                  <w:rFonts w:ascii="Times New Roman" w:hAnsi="Times New Roman" w:eastAsia="宋体" w:cs="Times New Roman"/>
                  <w:sz w:val="24"/>
                </w:rPr>
                <w:delText>受托人在该</w:delText>
              </w:r>
            </w:del>
            <w:del w:id="233" w:author="A." w:date="2024-10-24T09:38:37Z">
              <w:r>
                <w:rPr>
                  <w:rFonts w:hint="eastAsia" w:ascii="Times New Roman" w:hAnsi="Times New Roman" w:eastAsia="宋体" w:cs="Times New Roman"/>
                  <w:sz w:val="24"/>
                </w:rPr>
                <w:delText>采</w:delText>
              </w:r>
            </w:del>
            <w:del w:id="234" w:author="A." w:date="2024-10-24T09:38:37Z">
              <w:r>
                <w:rPr>
                  <w:rFonts w:ascii="Times New Roman" w:hAnsi="Times New Roman" w:eastAsia="宋体" w:cs="Times New Roman"/>
                  <w:sz w:val="24"/>
                </w:rPr>
                <w:delText>矿权交易活动中做出的承诺、签署的文件，本人均予以承认，并承担由此产生的法律后果。</w:delText>
              </w:r>
            </w:del>
          </w:p>
          <w:p>
            <w:pPr>
              <w:spacing w:line="360" w:lineRule="auto"/>
              <w:ind w:firstLine="480" w:firstLineChars="200"/>
              <w:rPr>
                <w:del w:id="235" w:author="A." w:date="2024-10-24T09:38:37Z"/>
                <w:rFonts w:ascii="Times New Roman" w:hAnsi="Times New Roman" w:eastAsia="宋体" w:cs="Times New Roman"/>
                <w:sz w:val="24"/>
              </w:rPr>
            </w:pPr>
          </w:p>
          <w:p>
            <w:pPr>
              <w:spacing w:line="360" w:lineRule="auto"/>
              <w:jc w:val="center"/>
              <w:rPr>
                <w:del w:id="236" w:author="A." w:date="2024-10-24T09:38:37Z"/>
                <w:rFonts w:ascii="Times New Roman" w:hAnsi="Times New Roman" w:eastAsia="宋体" w:cs="Times New Roman"/>
                <w:sz w:val="24"/>
                <w:u w:val="single"/>
              </w:rPr>
            </w:pPr>
            <w:del w:id="237" w:author="A." w:date="2024-10-24T09:38:37Z">
              <w:r>
                <w:rPr>
                  <w:rFonts w:ascii="Times New Roman" w:hAnsi="Times New Roman" w:eastAsia="宋体" w:cs="Times New Roman"/>
                  <w:sz w:val="24"/>
                </w:rPr>
                <w:delText>委托人（签名）：</w:delText>
              </w:r>
            </w:del>
            <w:del w:id="238" w:author="A." w:date="2024-10-24T09:38:37Z">
              <w:r>
                <w:rPr>
                  <w:rFonts w:ascii="Times New Roman" w:hAnsi="Times New Roman" w:eastAsia="宋体" w:cs="Times New Roman"/>
                  <w:sz w:val="24"/>
                  <w:u w:val="single"/>
                </w:rPr>
                <w:delText xml:space="preserve">                  </w:delText>
              </w:r>
            </w:del>
          </w:p>
          <w:p>
            <w:pPr>
              <w:spacing w:after="156" w:afterLines="50" w:line="360" w:lineRule="auto"/>
              <w:ind w:firstLine="5282" w:firstLineChars="2201"/>
              <w:jc w:val="right"/>
              <w:rPr>
                <w:del w:id="239" w:author="A." w:date="2024-10-24T09:38:37Z"/>
                <w:rFonts w:ascii="Times New Roman" w:hAnsi="Times New Roman" w:eastAsia="宋体" w:cs="Times New Roman"/>
                <w:sz w:val="24"/>
              </w:rPr>
            </w:pPr>
            <w:del w:id="240" w:author="A." w:date="2024-10-24T09:38:37Z">
              <w:r>
                <w:rPr>
                  <w:rFonts w:ascii="Times New Roman" w:hAnsi="Times New Roman" w:eastAsia="宋体" w:cs="Times New Roman"/>
                  <w:sz w:val="24"/>
                  <w:u w:val="single"/>
                </w:rPr>
                <w:delText xml:space="preserve">      </w:delText>
              </w:r>
            </w:del>
            <w:del w:id="241" w:author="A." w:date="2024-10-24T09:38:37Z">
              <w:r>
                <w:rPr>
                  <w:rFonts w:ascii="Times New Roman" w:hAnsi="Times New Roman" w:eastAsia="宋体" w:cs="Times New Roman"/>
                  <w:sz w:val="24"/>
                </w:rPr>
                <w:delText>年</w:delText>
              </w:r>
            </w:del>
            <w:del w:id="242" w:author="A." w:date="2024-10-24T09:38:37Z">
              <w:r>
                <w:rPr>
                  <w:rFonts w:ascii="Times New Roman" w:hAnsi="Times New Roman" w:eastAsia="宋体" w:cs="Times New Roman"/>
                  <w:sz w:val="24"/>
                  <w:u w:val="single"/>
                </w:rPr>
                <w:delText xml:space="preserve">    </w:delText>
              </w:r>
            </w:del>
            <w:del w:id="243" w:author="A." w:date="2024-10-24T09:38:37Z">
              <w:r>
                <w:rPr>
                  <w:rFonts w:ascii="Times New Roman" w:hAnsi="Times New Roman" w:eastAsia="宋体" w:cs="Times New Roman"/>
                  <w:sz w:val="24"/>
                </w:rPr>
                <w:delText>月</w:delText>
              </w:r>
            </w:del>
            <w:del w:id="244" w:author="A." w:date="2024-10-24T09:38:37Z">
              <w:r>
                <w:rPr>
                  <w:rFonts w:ascii="Times New Roman" w:hAnsi="Times New Roman" w:eastAsia="宋体" w:cs="Times New Roman"/>
                  <w:sz w:val="24"/>
                  <w:u w:val="single"/>
                </w:rPr>
                <w:delText xml:space="preserve">    </w:delText>
              </w:r>
            </w:del>
            <w:del w:id="245" w:author="A." w:date="2024-10-24T09:38:37Z">
              <w:r>
                <w:rPr>
                  <w:rFonts w:ascii="Times New Roman" w:hAnsi="Times New Roman" w:eastAsia="宋体" w:cs="Times New Roman"/>
                  <w:sz w:val="24"/>
                </w:rPr>
                <w:delText>日</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4" w:hRule="atLeast"/>
          <w:jc w:val="center"/>
          <w:del w:id="246" w:author="A." w:date="2024-10-24T09:38:37Z"/>
        </w:trPr>
        <w:tc>
          <w:tcPr>
            <w:tcW w:w="517" w:type="dxa"/>
            <w:vAlign w:val="center"/>
          </w:tcPr>
          <w:p>
            <w:pPr>
              <w:spacing w:line="480" w:lineRule="auto"/>
              <w:jc w:val="center"/>
              <w:rPr>
                <w:del w:id="247" w:author="A." w:date="2024-10-24T09:38:37Z"/>
                <w:rFonts w:ascii="Times New Roman" w:hAnsi="Times New Roman" w:eastAsia="宋体" w:cs="Times New Roman"/>
                <w:sz w:val="24"/>
              </w:rPr>
            </w:pPr>
            <w:del w:id="248" w:author="A." w:date="2024-10-24T09:38:37Z">
              <w:r>
                <w:rPr>
                  <w:rFonts w:ascii="Times New Roman" w:hAnsi="Times New Roman" w:eastAsia="宋体" w:cs="Times New Roman"/>
                  <w:sz w:val="24"/>
                </w:rPr>
                <w:delText>备</w:delText>
              </w:r>
            </w:del>
          </w:p>
          <w:p>
            <w:pPr>
              <w:spacing w:line="480" w:lineRule="auto"/>
              <w:jc w:val="center"/>
              <w:rPr>
                <w:del w:id="249" w:author="A." w:date="2024-10-24T09:38:37Z"/>
                <w:rFonts w:ascii="Times New Roman" w:hAnsi="Times New Roman" w:eastAsia="宋体" w:cs="Times New Roman"/>
                <w:sz w:val="24"/>
              </w:rPr>
            </w:pPr>
            <w:del w:id="250" w:author="A." w:date="2024-10-24T09:38:37Z">
              <w:r>
                <w:rPr>
                  <w:rFonts w:ascii="Times New Roman" w:hAnsi="Times New Roman" w:eastAsia="宋体" w:cs="Times New Roman"/>
                  <w:sz w:val="24"/>
                </w:rPr>
                <w:delText>注</w:delText>
              </w:r>
            </w:del>
          </w:p>
        </w:tc>
        <w:tc>
          <w:tcPr>
            <w:tcW w:w="7796" w:type="dxa"/>
            <w:gridSpan w:val="4"/>
            <w:vAlign w:val="center"/>
          </w:tcPr>
          <w:p>
            <w:pPr>
              <w:spacing w:before="156" w:beforeLines="50" w:line="360" w:lineRule="auto"/>
              <w:ind w:firstLine="480" w:firstLineChars="200"/>
              <w:rPr>
                <w:del w:id="251" w:author="A." w:date="2024-10-24T09:38:37Z"/>
                <w:rFonts w:ascii="Times New Roman" w:hAnsi="Times New Roman" w:eastAsia="宋体" w:cs="Times New Roman"/>
                <w:sz w:val="24"/>
              </w:rPr>
            </w:pPr>
            <w:del w:id="252" w:author="A." w:date="2024-10-24T09:38:37Z">
              <w:r>
                <w:rPr>
                  <w:rFonts w:ascii="Times New Roman" w:hAnsi="Times New Roman" w:eastAsia="宋体" w:cs="Times New Roman"/>
                  <w:sz w:val="24"/>
                </w:rPr>
                <w:delText>兹证明本委托书确系本单位法定代表人</w:delText>
              </w:r>
            </w:del>
            <w:del w:id="253" w:author="A." w:date="2024-10-24T09:38:37Z">
              <w:r>
                <w:rPr>
                  <w:rFonts w:ascii="Times New Roman" w:hAnsi="Times New Roman" w:eastAsia="宋体" w:cs="Times New Roman"/>
                  <w:sz w:val="24"/>
                  <w:u w:val="single"/>
                </w:rPr>
                <w:delText xml:space="preserve">            </w:delText>
              </w:r>
            </w:del>
            <w:del w:id="254" w:author="A." w:date="2024-10-24T09:38:37Z">
              <w:r>
                <w:rPr>
                  <w:rFonts w:ascii="Times New Roman" w:hAnsi="Times New Roman" w:eastAsia="宋体" w:cs="Times New Roman"/>
                  <w:sz w:val="24"/>
                </w:rPr>
                <w:delText>亲自签署。</w:delText>
              </w:r>
            </w:del>
          </w:p>
          <w:p>
            <w:pPr>
              <w:spacing w:line="360" w:lineRule="auto"/>
              <w:ind w:firstLine="2880" w:firstLineChars="1200"/>
              <w:rPr>
                <w:del w:id="255" w:author="A." w:date="2024-10-24T09:38:37Z"/>
                <w:rFonts w:ascii="Times New Roman" w:hAnsi="Times New Roman" w:eastAsia="宋体" w:cs="Times New Roman"/>
                <w:sz w:val="24"/>
              </w:rPr>
            </w:pPr>
            <w:del w:id="256" w:author="A." w:date="2024-10-24T09:38:37Z">
              <w:r>
                <w:rPr>
                  <w:rFonts w:ascii="Times New Roman" w:hAnsi="Times New Roman" w:eastAsia="宋体" w:cs="Times New Roman"/>
                  <w:sz w:val="24"/>
                </w:rPr>
                <w:delText>（单位公章）</w:delText>
              </w:r>
            </w:del>
          </w:p>
          <w:p>
            <w:pPr>
              <w:spacing w:after="156" w:afterLines="50" w:line="360" w:lineRule="auto"/>
              <w:jc w:val="right"/>
              <w:rPr>
                <w:del w:id="257" w:author="A." w:date="2024-10-24T09:38:37Z"/>
                <w:rFonts w:ascii="Times New Roman" w:hAnsi="Times New Roman" w:eastAsia="宋体" w:cs="Times New Roman"/>
                <w:sz w:val="24"/>
              </w:rPr>
            </w:pPr>
            <w:del w:id="258" w:author="A." w:date="2024-10-24T09:38:37Z">
              <w:r>
                <w:rPr>
                  <w:rFonts w:ascii="Times New Roman" w:hAnsi="Times New Roman" w:eastAsia="宋体" w:cs="Times New Roman"/>
                  <w:sz w:val="24"/>
                  <w:u w:val="single"/>
                </w:rPr>
                <w:delText xml:space="preserve">      </w:delText>
              </w:r>
            </w:del>
            <w:del w:id="259" w:author="A." w:date="2024-10-24T09:38:37Z">
              <w:r>
                <w:rPr>
                  <w:rFonts w:ascii="Times New Roman" w:hAnsi="Times New Roman" w:eastAsia="宋体" w:cs="Times New Roman"/>
                  <w:sz w:val="24"/>
                </w:rPr>
                <w:delText>年</w:delText>
              </w:r>
            </w:del>
            <w:del w:id="260" w:author="A." w:date="2024-10-24T09:38:37Z">
              <w:r>
                <w:rPr>
                  <w:rFonts w:ascii="Times New Roman" w:hAnsi="Times New Roman" w:eastAsia="宋体" w:cs="Times New Roman"/>
                  <w:sz w:val="24"/>
                  <w:u w:val="single"/>
                </w:rPr>
                <w:delText xml:space="preserve">    </w:delText>
              </w:r>
            </w:del>
            <w:del w:id="261" w:author="A." w:date="2024-10-24T09:38:37Z">
              <w:r>
                <w:rPr>
                  <w:rFonts w:ascii="Times New Roman" w:hAnsi="Times New Roman" w:eastAsia="宋体" w:cs="Times New Roman"/>
                  <w:sz w:val="24"/>
                </w:rPr>
                <w:delText>月</w:delText>
              </w:r>
            </w:del>
            <w:del w:id="262" w:author="A." w:date="2024-10-24T09:38:37Z">
              <w:r>
                <w:rPr>
                  <w:rFonts w:ascii="Times New Roman" w:hAnsi="Times New Roman" w:eastAsia="宋体" w:cs="Times New Roman"/>
                  <w:sz w:val="24"/>
                  <w:u w:val="single"/>
                </w:rPr>
                <w:delText xml:space="preserve">    </w:delText>
              </w:r>
            </w:del>
            <w:del w:id="263" w:author="A." w:date="2024-10-24T09:38:37Z">
              <w:r>
                <w:rPr>
                  <w:rFonts w:ascii="Times New Roman" w:hAnsi="Times New Roman" w:eastAsia="宋体" w:cs="Times New Roman"/>
                  <w:sz w:val="24"/>
                </w:rPr>
                <w:delText>日</w:delText>
              </w:r>
            </w:del>
          </w:p>
        </w:tc>
      </w:tr>
    </w:tbl>
    <w:p>
      <w:pPr>
        <w:spacing w:line="360" w:lineRule="auto"/>
        <w:jc w:val="center"/>
        <w:rPr>
          <w:del w:id="264" w:author="A." w:date="2024-10-24T09:38:37Z"/>
          <w:sz w:val="24"/>
        </w:rPr>
      </w:pPr>
    </w:p>
    <w:p>
      <w:pPr>
        <w:jc w:val="center"/>
        <w:rPr>
          <w:del w:id="265" w:author="A." w:date="2024-10-24T09:38:37Z"/>
          <w:rFonts w:ascii="Times New Roman" w:hAnsi="Times New Roman" w:eastAsia="方正小标宋_GBK" w:cs="Times New Roman"/>
          <w:color w:val="FF0000"/>
          <w:sz w:val="44"/>
          <w:szCs w:val="44"/>
          <w:u w:val="single"/>
        </w:rPr>
      </w:pPr>
      <w:del w:id="266" w:author="A." w:date="2024-10-24T09:38:37Z">
        <w:r>
          <w:rPr>
            <w:rFonts w:ascii="Times New Roman" w:hAnsi="Times New Roman" w:eastAsia="方正小标宋_GBK" w:cs="Times New Roman"/>
            <w:color w:val="FF0000"/>
            <w:sz w:val="44"/>
            <w:szCs w:val="44"/>
          </w:rPr>
          <w:delText>采矿权出让成交确认书</w:delText>
        </w:r>
      </w:del>
    </w:p>
    <w:p>
      <w:pPr>
        <w:spacing w:before="156" w:beforeLines="50" w:after="156" w:afterLines="50"/>
        <w:jc w:val="center"/>
        <w:rPr>
          <w:del w:id="267" w:author="A." w:date="2024-10-24T09:38:37Z"/>
          <w:rFonts w:ascii="Times New Roman" w:hAnsi="Times New Roman" w:eastAsia="方正仿宋_GBK" w:cs="Times New Roman"/>
          <w:color w:val="000000"/>
          <w:sz w:val="32"/>
          <w:szCs w:val="32"/>
        </w:rPr>
      </w:pPr>
      <w:del w:id="268" w:author="A." w:date="2024-10-24T09:38:37Z">
        <w:r>
          <w:rPr>
            <w:rFonts w:hint="eastAsia" w:ascii="Times New Roman" w:hAnsi="Times New Roman" w:eastAsia="方正仿宋_GBK" w:cs="Times New Roman"/>
            <w:color w:val="000000"/>
            <w:sz w:val="32"/>
            <w:szCs w:val="32"/>
          </w:rPr>
          <w:delText>渝矿</w:delText>
        </w:r>
      </w:del>
      <w:del w:id="269" w:author="A." w:date="2024-10-24T09:38:37Z">
        <w:r>
          <w:rPr>
            <w:rFonts w:ascii="Times New Roman" w:hAnsi="Times New Roman" w:eastAsia="方正仿宋_GBK" w:cs="Times New Roman"/>
            <w:color w:val="000000"/>
            <w:sz w:val="32"/>
            <w:szCs w:val="32"/>
          </w:rPr>
          <w:delText>采</w:delText>
        </w:r>
      </w:del>
      <w:del w:id="270" w:author="A." w:date="2024-10-24T09:38:37Z">
        <w:r>
          <w:rPr>
            <w:rFonts w:hint="eastAsia" w:ascii="Times New Roman" w:hAnsi="Times New Roman" w:eastAsia="方正仿宋_GBK" w:cs="Times New Roman"/>
            <w:color w:val="000000"/>
            <w:sz w:val="32"/>
            <w:szCs w:val="32"/>
          </w:rPr>
          <w:delText>公</w:delText>
        </w:r>
      </w:del>
      <w:del w:id="271" w:author="A." w:date="2024-10-24T09:38:37Z">
        <w:r>
          <w:rPr>
            <w:rFonts w:ascii="Times New Roman" w:hAnsi="Times New Roman" w:eastAsia="方正仿宋_GBK" w:cs="Times New Roman"/>
            <w:color w:val="000000"/>
            <w:sz w:val="32"/>
            <w:szCs w:val="32"/>
          </w:rPr>
          <w:delText>出</w:delText>
        </w:r>
      </w:del>
      <w:del w:id="272" w:author="A." w:date="2024-10-24T09:38:37Z">
        <w:r>
          <w:rPr>
            <w:rFonts w:ascii="Times New Roman" w:hAnsi="Times New Roman" w:eastAsia="方正仿宋_GBK" w:cs="Times New Roman"/>
            <w:sz w:val="32"/>
            <w:szCs w:val="32"/>
          </w:rPr>
          <w:delText xml:space="preserve">〔20  〕 </w:delText>
        </w:r>
      </w:del>
      <w:del w:id="273" w:author="A." w:date="2024-10-24T09:38:37Z">
        <w:r>
          <w:rPr>
            <w:rFonts w:ascii="Times New Roman" w:hAnsi="Times New Roman" w:eastAsia="方正仿宋_GBK" w:cs="Times New Roman"/>
            <w:color w:val="000000"/>
            <w:sz w:val="32"/>
            <w:szCs w:val="32"/>
          </w:rPr>
          <w:delText>号</w:delText>
        </w:r>
      </w:del>
    </w:p>
    <w:p>
      <w:pPr>
        <w:spacing w:line="600" w:lineRule="exact"/>
        <w:ind w:firstLine="640" w:firstLineChars="200"/>
        <w:rPr>
          <w:del w:id="274" w:author="A." w:date="2024-10-24T09:38:37Z"/>
          <w:rFonts w:ascii="Times New Roman" w:hAnsi="Times New Roman" w:eastAsia="方正仿宋_GBK" w:cs="Times New Roman"/>
          <w:color w:val="000000"/>
          <w:sz w:val="32"/>
          <w:szCs w:val="32"/>
          <w:u w:val="single"/>
        </w:rPr>
      </w:pPr>
      <w:del w:id="275" w:author="A." w:date="2024-10-24T09:38:37Z">
        <w:r>
          <w:rPr>
            <w:rFonts w:ascii="Times New Roman" w:hAnsi="Times New Roman" w:eastAsia="方正仿宋_GBK" w:cs="Times New Roman"/>
            <w:i/>
            <w:color w:val="000000"/>
            <w:sz w:val="32"/>
            <w:szCs w:val="32"/>
          </w:rPr>
          <w:delText>20  年  月  日</w:delText>
        </w:r>
      </w:del>
      <w:del w:id="276" w:author="A." w:date="2024-10-24T09:38:37Z">
        <w:r>
          <w:rPr>
            <w:rFonts w:hint="eastAsia" w:ascii="Times New Roman" w:hAnsi="Times New Roman" w:eastAsia="方正仿宋_GBK" w:cs="Times New Roman"/>
            <w:color w:val="000000"/>
            <w:sz w:val="32"/>
            <w:szCs w:val="32"/>
          </w:rPr>
          <w:delText>，</w:delText>
        </w:r>
      </w:del>
      <w:del w:id="277" w:author="A." w:date="2024-10-24T09:38:37Z">
        <w:r>
          <w:rPr>
            <w:rFonts w:hint="eastAsia" w:ascii="Times New Roman" w:hAnsi="Times New Roman" w:eastAsia="方正仿宋_GBK" w:cs="Times New Roman"/>
            <w:i/>
            <w:color w:val="000000"/>
            <w:sz w:val="32"/>
            <w:szCs w:val="32"/>
          </w:rPr>
          <w:delText>（交易平台名称）</w:delText>
        </w:r>
      </w:del>
      <w:del w:id="278" w:author="A." w:date="2024-10-24T09:38:37Z">
        <w:r>
          <w:rPr>
            <w:rFonts w:ascii="Times New Roman" w:hAnsi="Times New Roman" w:eastAsia="方正仿宋_GBK" w:cs="Times New Roman"/>
            <w:color w:val="000000"/>
            <w:sz w:val="32"/>
            <w:szCs w:val="32"/>
          </w:rPr>
          <w:delText>在</w:delText>
        </w:r>
      </w:del>
      <w:del w:id="279" w:author="A." w:date="2024-10-24T09:38:37Z">
        <w:r>
          <w:rPr>
            <w:rFonts w:hint="eastAsia" w:ascii="Times New Roman" w:hAnsi="Times New Roman" w:eastAsia="方正仿宋_GBK" w:cs="Times New Roman"/>
            <w:i/>
            <w:color w:val="000000"/>
            <w:sz w:val="32"/>
            <w:szCs w:val="32"/>
          </w:rPr>
          <w:delText>（交易平台地址）</w:delText>
        </w:r>
      </w:del>
      <w:del w:id="280" w:author="A." w:date="2024-10-24T09:38:37Z">
        <w:r>
          <w:rPr>
            <w:rFonts w:ascii="Times New Roman" w:hAnsi="Times New Roman" w:eastAsia="方正仿宋_GBK" w:cs="Times New Roman"/>
            <w:color w:val="000000"/>
            <w:sz w:val="32"/>
            <w:szCs w:val="32"/>
          </w:rPr>
          <w:delText>举办的采矿权</w:delText>
        </w:r>
      </w:del>
      <w:del w:id="281" w:author="A." w:date="2024-10-24T09:38:37Z">
        <w:r>
          <w:rPr>
            <w:rFonts w:ascii="Times New Roman" w:hAnsi="Times New Roman" w:eastAsia="方正仿宋_GBK" w:cs="Times New Roman"/>
            <w:i/>
            <w:color w:val="000000"/>
            <w:sz w:val="32"/>
            <w:szCs w:val="32"/>
          </w:rPr>
          <w:delText>（拍卖</w:delText>
        </w:r>
      </w:del>
      <w:del w:id="282" w:author="A." w:date="2024-10-24T09:38:37Z">
        <w:r>
          <w:rPr>
            <w:rFonts w:hint="eastAsia" w:ascii="Times New Roman" w:hAnsi="Times New Roman" w:eastAsia="方正仿宋_GBK" w:cs="Times New Roman"/>
            <w:i/>
            <w:color w:val="000000"/>
            <w:sz w:val="32"/>
            <w:szCs w:val="32"/>
          </w:rPr>
          <w:delText>/</w:delText>
        </w:r>
      </w:del>
      <w:del w:id="283" w:author="A." w:date="2024-10-24T09:38:37Z">
        <w:r>
          <w:rPr>
            <w:rFonts w:ascii="Times New Roman" w:hAnsi="Times New Roman" w:eastAsia="方正仿宋_GBK" w:cs="Times New Roman"/>
            <w:i/>
            <w:color w:val="000000"/>
            <w:sz w:val="32"/>
            <w:szCs w:val="32"/>
          </w:rPr>
          <w:delText>挂牌）</w:delText>
        </w:r>
      </w:del>
      <w:del w:id="284" w:author="A." w:date="2024-10-24T09:38:37Z">
        <w:r>
          <w:rPr>
            <w:rFonts w:ascii="Times New Roman" w:hAnsi="Times New Roman" w:eastAsia="方正仿宋_GBK" w:cs="Times New Roman"/>
            <w:color w:val="000000"/>
            <w:sz w:val="32"/>
            <w:szCs w:val="32"/>
          </w:rPr>
          <w:delText>出让活动中，由</w:delText>
        </w:r>
      </w:del>
      <w:del w:id="285" w:author="A." w:date="2024-10-24T09:38:37Z">
        <w:r>
          <w:rPr>
            <w:rFonts w:hint="eastAsia" w:ascii="Times New Roman" w:hAnsi="Times New Roman" w:eastAsia="方正仿宋_GBK" w:cs="Times New Roman"/>
            <w:i/>
            <w:color w:val="000000"/>
            <w:sz w:val="32"/>
            <w:szCs w:val="32"/>
          </w:rPr>
          <w:delText>（竞得人名称）</w:delText>
        </w:r>
      </w:del>
      <w:del w:id="286" w:author="A." w:date="2024-10-24T09:38:37Z">
        <w:r>
          <w:rPr>
            <w:rFonts w:ascii="Times New Roman" w:hAnsi="Times New Roman" w:eastAsia="方正仿宋_GBK" w:cs="Times New Roman"/>
            <w:color w:val="000000"/>
            <w:sz w:val="32"/>
            <w:szCs w:val="32"/>
          </w:rPr>
          <w:delText>获得</w:delText>
        </w:r>
      </w:del>
      <w:del w:id="287" w:author="A." w:date="2024-10-24T09:38:37Z">
        <w:r>
          <w:rPr>
            <w:rFonts w:hint="eastAsia" w:ascii="宋体" w:hAnsi="宋体" w:eastAsia="宋体" w:cs="宋体"/>
            <w:i/>
            <w:sz w:val="32"/>
          </w:rPr>
          <w:delText xml:space="preserve"> </w:delText>
        </w:r>
      </w:del>
      <w:del w:id="288" w:author="A." w:date="2024-10-24T09:38:37Z">
        <w:r>
          <w:rPr>
            <w:rFonts w:ascii="宋体" w:hAnsi="宋体" w:eastAsia="宋体" w:cs="宋体"/>
            <w:i/>
            <w:sz w:val="32"/>
          </w:rPr>
          <w:delText xml:space="preserve">     </w:delText>
        </w:r>
      </w:del>
      <w:del w:id="289" w:author="A." w:date="2024-10-24T09:38:37Z">
        <w:r>
          <w:rPr>
            <w:rFonts w:ascii="Times New Roman" w:hAnsi="Times New Roman" w:eastAsia="方正仿宋_GBK" w:cs="Times New Roman"/>
            <w:color w:val="000000"/>
            <w:w w:val="99"/>
            <w:sz w:val="32"/>
            <w:szCs w:val="32"/>
          </w:rPr>
          <w:delText>采矿权（公告序号：</w:delText>
        </w:r>
      </w:del>
      <w:del w:id="290" w:author="A." w:date="2024-10-24T09:38:37Z">
        <w:r>
          <w:rPr>
            <w:rFonts w:ascii="Times New Roman" w:hAnsi="Times New Roman" w:eastAsia="方正仿宋_GBK" w:cs="Times New Roman"/>
            <w:i/>
            <w:color w:val="000000"/>
            <w:sz w:val="32"/>
            <w:szCs w:val="32"/>
          </w:rPr>
          <w:delText xml:space="preserve">GC20   </w:delText>
        </w:r>
      </w:del>
      <w:del w:id="291" w:author="A." w:date="2024-10-24T09:38:37Z">
        <w:r>
          <w:rPr>
            <w:rFonts w:ascii="Times New Roman" w:hAnsi="Times New Roman" w:eastAsia="方正仿宋_GBK" w:cs="Times New Roman"/>
            <w:color w:val="000000"/>
            <w:sz w:val="32"/>
            <w:szCs w:val="32"/>
          </w:rPr>
          <w:delText>）。现将相关事项确认如下：</w:delText>
        </w:r>
      </w:del>
    </w:p>
    <w:p>
      <w:pPr>
        <w:spacing w:line="600" w:lineRule="exact"/>
        <w:ind w:firstLine="643" w:firstLineChars="200"/>
        <w:rPr>
          <w:del w:id="292" w:author="A." w:date="2024-10-24T09:38:37Z"/>
          <w:rFonts w:ascii="Times New Roman" w:hAnsi="Times New Roman" w:eastAsia="方正仿宋_GBK" w:cs="Times New Roman"/>
          <w:b/>
          <w:bCs/>
          <w:color w:val="000000"/>
          <w:sz w:val="32"/>
          <w:szCs w:val="32"/>
        </w:rPr>
      </w:pPr>
      <w:del w:id="293" w:author="A." w:date="2024-10-24T09:38:37Z">
        <w:r>
          <w:rPr>
            <w:rFonts w:ascii="Times New Roman" w:hAnsi="Times New Roman" w:eastAsia="方正仿宋_GBK" w:cs="Times New Roman"/>
            <w:b/>
            <w:bCs/>
            <w:color w:val="000000"/>
            <w:sz w:val="32"/>
            <w:szCs w:val="32"/>
          </w:rPr>
          <w:delText>一、出让采矿权基本情况：</w:delText>
        </w:r>
      </w:del>
    </w:p>
    <w:p>
      <w:pPr>
        <w:spacing w:line="600" w:lineRule="exact"/>
        <w:ind w:firstLine="640" w:firstLineChars="200"/>
        <w:rPr>
          <w:del w:id="294" w:author="A." w:date="2024-10-24T09:38:37Z"/>
          <w:rFonts w:ascii="Times New Roman" w:hAnsi="Times New Roman" w:eastAsia="方正仿宋_GBK" w:cs="Times New Roman"/>
          <w:color w:val="000000"/>
          <w:sz w:val="32"/>
          <w:szCs w:val="32"/>
        </w:rPr>
      </w:pPr>
      <w:del w:id="295" w:author="A." w:date="2024-10-24T09:38:37Z">
        <w:r>
          <w:rPr>
            <w:rFonts w:ascii="Times New Roman" w:hAnsi="Times New Roman" w:eastAsia="方正仿宋_GBK" w:cs="Times New Roman"/>
            <w:color w:val="000000"/>
            <w:sz w:val="32"/>
            <w:szCs w:val="32"/>
          </w:rPr>
          <w:delText>（一）采矿权名称（暂定名）：</w:delText>
        </w:r>
      </w:del>
      <w:del w:id="296" w:author="A." w:date="2024-10-24T09:38:37Z">
        <w:r>
          <w:rPr>
            <w:rFonts w:hint="eastAsia" w:ascii="宋体" w:hAnsi="宋体" w:eastAsia="宋体" w:cs="宋体"/>
            <w:sz w:val="32"/>
          </w:rPr>
          <w:delText xml:space="preserve"> 秀山县官庄街道望高村杉木园组建筑石料用灰岩</w:delText>
        </w:r>
      </w:del>
      <w:del w:id="297" w:author="A." w:date="2024-10-24T09:38:37Z">
        <w:r>
          <w:rPr>
            <w:rFonts w:ascii="宋体" w:hAnsi="宋体" w:eastAsia="宋体" w:cs="宋体"/>
            <w:sz w:val="32"/>
          </w:rPr>
          <w:delText xml:space="preserve"> </w:delText>
        </w:r>
      </w:del>
      <w:del w:id="298" w:author="A." w:date="2024-10-24T09:38:37Z">
        <w:r>
          <w:rPr>
            <w:rFonts w:ascii="Times New Roman" w:hAnsi="Times New Roman" w:eastAsia="方正仿宋_GBK" w:cs="Times New Roman"/>
            <w:color w:val="000000"/>
            <w:sz w:val="32"/>
            <w:szCs w:val="32"/>
          </w:rPr>
          <w:delText>；</w:delText>
        </w:r>
      </w:del>
    </w:p>
    <w:p>
      <w:pPr>
        <w:spacing w:line="600" w:lineRule="exact"/>
        <w:ind w:firstLine="640" w:firstLineChars="200"/>
        <w:rPr>
          <w:del w:id="299" w:author="A." w:date="2024-10-24T09:38:37Z"/>
          <w:rFonts w:ascii="Times New Roman" w:hAnsi="Times New Roman" w:eastAsia="方正仿宋_GBK" w:cs="Times New Roman"/>
          <w:color w:val="000000"/>
          <w:sz w:val="32"/>
          <w:szCs w:val="32"/>
        </w:rPr>
      </w:pPr>
      <w:del w:id="300" w:author="A." w:date="2024-10-24T09:38:37Z">
        <w:r>
          <w:rPr>
            <w:rFonts w:ascii="Times New Roman" w:hAnsi="Times New Roman" w:eastAsia="方正仿宋_GBK" w:cs="Times New Roman"/>
            <w:color w:val="000000"/>
            <w:sz w:val="32"/>
            <w:szCs w:val="32"/>
          </w:rPr>
          <w:delText>（二）矿山地址：</w:delText>
        </w:r>
      </w:del>
      <w:del w:id="301" w:author="A." w:date="2024-10-24T09:38:37Z">
        <w:r>
          <w:rPr>
            <w:rFonts w:hint="eastAsia" w:ascii="宋体" w:hAnsi="宋体" w:eastAsia="宋体" w:cs="宋体"/>
            <w:sz w:val="32"/>
          </w:rPr>
          <w:delText>秀山县官庄街道望高村杉木园组</w:delText>
        </w:r>
      </w:del>
      <w:del w:id="302" w:author="A." w:date="2024-10-24T09:38:37Z">
        <w:r>
          <w:rPr>
            <w:rFonts w:ascii="宋体" w:hAnsi="宋体" w:eastAsia="宋体" w:cs="宋体"/>
            <w:sz w:val="32"/>
          </w:rPr>
          <w:delText xml:space="preserve"> </w:delText>
        </w:r>
      </w:del>
      <w:del w:id="303" w:author="A." w:date="2024-10-24T09:38:37Z">
        <w:r>
          <w:rPr>
            <w:rFonts w:ascii="Times New Roman" w:hAnsi="Times New Roman" w:eastAsia="方正仿宋_GBK" w:cs="Times New Roman"/>
            <w:color w:val="000000"/>
            <w:sz w:val="32"/>
            <w:szCs w:val="32"/>
          </w:rPr>
          <w:delText>；</w:delText>
        </w:r>
      </w:del>
    </w:p>
    <w:p>
      <w:pPr>
        <w:spacing w:line="600" w:lineRule="exact"/>
        <w:ind w:firstLine="640" w:firstLineChars="200"/>
        <w:rPr>
          <w:del w:id="304" w:author="A." w:date="2024-10-24T09:38:37Z"/>
          <w:rFonts w:ascii="Times New Roman" w:hAnsi="Times New Roman" w:eastAsia="方正仿宋_GBK" w:cs="Times New Roman"/>
          <w:color w:val="000000"/>
          <w:sz w:val="32"/>
          <w:szCs w:val="32"/>
        </w:rPr>
      </w:pPr>
      <w:del w:id="305" w:author="A." w:date="2024-10-24T09:38:37Z">
        <w:r>
          <w:rPr>
            <w:rFonts w:ascii="Times New Roman" w:hAnsi="Times New Roman" w:eastAsia="方正仿宋_GBK" w:cs="Times New Roman"/>
            <w:color w:val="000000"/>
            <w:sz w:val="32"/>
            <w:szCs w:val="32"/>
          </w:rPr>
          <w:delText>（</w:delText>
        </w:r>
      </w:del>
      <w:del w:id="306" w:author="A." w:date="2024-10-24T09:38:37Z">
        <w:r>
          <w:rPr>
            <w:rFonts w:hint="eastAsia" w:ascii="Times New Roman" w:hAnsi="Times New Roman" w:eastAsia="方正仿宋_GBK" w:cs="Times New Roman"/>
            <w:color w:val="000000"/>
            <w:sz w:val="32"/>
            <w:szCs w:val="32"/>
          </w:rPr>
          <w:delText>三</w:delText>
        </w:r>
      </w:del>
      <w:del w:id="307" w:author="A." w:date="2024-10-24T09:38:37Z">
        <w:r>
          <w:rPr>
            <w:rFonts w:ascii="Times New Roman" w:hAnsi="Times New Roman" w:eastAsia="方正仿宋_GBK" w:cs="Times New Roman"/>
            <w:color w:val="000000"/>
            <w:sz w:val="32"/>
            <w:szCs w:val="32"/>
          </w:rPr>
          <w:delText>）矿区面积：</w:delText>
        </w:r>
      </w:del>
      <w:del w:id="308" w:author="A." w:date="2024-10-24T09:38:37Z">
        <w:r>
          <w:rPr>
            <w:rFonts w:hint="eastAsia" w:ascii="宋体" w:hAnsi="宋体" w:eastAsia="宋体" w:cs="宋体"/>
            <w:sz w:val="32"/>
          </w:rPr>
          <w:delText>0.0389</w:delText>
        </w:r>
      </w:del>
      <w:del w:id="309" w:author="A." w:date="2024-10-24T09:38:37Z">
        <w:r>
          <w:rPr>
            <w:rFonts w:hint="eastAsia" w:ascii="方正仿宋_GBK" w:hAnsi="宋体" w:eastAsia="方正仿宋_GBK" w:cs="宋体"/>
            <w:sz w:val="32"/>
          </w:rPr>
          <w:delText>平方公里</w:delText>
        </w:r>
      </w:del>
      <w:del w:id="310" w:author="A." w:date="2024-10-24T09:38:37Z">
        <w:r>
          <w:rPr>
            <w:rFonts w:ascii="Times New Roman" w:hAnsi="Times New Roman" w:eastAsia="方正仿宋_GBK" w:cs="Times New Roman"/>
            <w:color w:val="000000"/>
            <w:sz w:val="32"/>
            <w:szCs w:val="32"/>
          </w:rPr>
          <w:delText>；</w:delText>
        </w:r>
      </w:del>
    </w:p>
    <w:p>
      <w:pPr>
        <w:spacing w:line="600" w:lineRule="exact"/>
        <w:ind w:firstLine="640" w:firstLineChars="200"/>
        <w:rPr>
          <w:del w:id="311" w:author="A." w:date="2024-10-24T09:38:37Z"/>
          <w:rFonts w:ascii="Times New Roman" w:hAnsi="Times New Roman" w:eastAsia="方正仿宋_GBK" w:cs="Times New Roman"/>
          <w:color w:val="000000"/>
          <w:sz w:val="32"/>
          <w:szCs w:val="32"/>
        </w:rPr>
      </w:pPr>
      <w:del w:id="312" w:author="A." w:date="2024-10-24T09:38:37Z">
        <w:r>
          <w:rPr>
            <w:rFonts w:ascii="Times New Roman" w:hAnsi="Times New Roman" w:eastAsia="方正仿宋_GBK" w:cs="Times New Roman"/>
            <w:color w:val="000000"/>
            <w:sz w:val="32"/>
            <w:szCs w:val="32"/>
          </w:rPr>
          <w:delText>（</w:delText>
        </w:r>
      </w:del>
      <w:del w:id="313" w:author="A." w:date="2024-10-24T09:38:37Z">
        <w:r>
          <w:rPr>
            <w:rFonts w:hint="eastAsia" w:ascii="Times New Roman" w:hAnsi="Times New Roman" w:eastAsia="方正仿宋_GBK" w:cs="Times New Roman"/>
            <w:color w:val="000000"/>
            <w:sz w:val="32"/>
            <w:szCs w:val="32"/>
          </w:rPr>
          <w:delText>四</w:delText>
        </w:r>
      </w:del>
      <w:del w:id="314" w:author="A." w:date="2024-10-24T09:38:37Z">
        <w:r>
          <w:rPr>
            <w:rFonts w:ascii="Times New Roman" w:hAnsi="Times New Roman" w:eastAsia="方正仿宋_GBK" w:cs="Times New Roman"/>
            <w:color w:val="000000"/>
            <w:sz w:val="32"/>
            <w:szCs w:val="32"/>
          </w:rPr>
          <w:delText>）开采标高：</w:delText>
        </w:r>
      </w:del>
      <w:del w:id="315" w:author="A." w:date="2024-10-24T09:38:37Z">
        <w:r>
          <w:rPr>
            <w:rFonts w:hint="eastAsia" w:ascii="宋体" w:hAnsi="宋体" w:eastAsia="宋体" w:cs="宋体"/>
            <w:sz w:val="32"/>
          </w:rPr>
          <w:delText xml:space="preserve"> </w:delText>
        </w:r>
      </w:del>
      <w:del w:id="316" w:author="A." w:date="2024-10-24T09:38:37Z">
        <w:r>
          <w:rPr>
            <w:rFonts w:hint="eastAsia" w:ascii="Times New Roman" w:hAnsi="Times New Roman" w:eastAsia="方正仿宋_GBK" w:cs="Times New Roman"/>
            <w:color w:val="000000" w:themeColor="text1"/>
            <w:szCs w:val="21"/>
            <w14:textFill>
              <w14:solidFill>
                <w14:schemeClr w14:val="tx1"/>
              </w14:solidFill>
            </w14:textFill>
          </w:rPr>
          <w:delText xml:space="preserve"> </w:delText>
        </w:r>
      </w:del>
      <w:del w:id="317" w:author="A." w:date="2024-10-24T09:38:37Z">
        <w:r>
          <w:rPr>
            <w:rFonts w:hint="eastAsia" w:ascii="宋体" w:hAnsi="宋体" w:eastAsia="宋体" w:cs="宋体"/>
            <w:sz w:val="32"/>
          </w:rPr>
          <w:delText>+492.5m至+415m；</w:delText>
        </w:r>
      </w:del>
    </w:p>
    <w:p>
      <w:pPr>
        <w:spacing w:line="600" w:lineRule="exact"/>
        <w:ind w:firstLine="640" w:firstLineChars="200"/>
        <w:rPr>
          <w:del w:id="318" w:author="A." w:date="2024-10-24T09:38:37Z"/>
          <w:rFonts w:ascii="Times New Roman" w:hAnsi="Times New Roman" w:eastAsia="方正仿宋_GBK" w:cs="Times New Roman"/>
          <w:color w:val="000000"/>
          <w:sz w:val="32"/>
          <w:szCs w:val="32"/>
        </w:rPr>
      </w:pPr>
      <w:del w:id="319" w:author="A." w:date="2024-10-24T09:38:37Z">
        <w:r>
          <w:rPr>
            <w:rFonts w:ascii="Times New Roman" w:hAnsi="Times New Roman" w:eastAsia="方正仿宋_GBK" w:cs="Times New Roman"/>
            <w:color w:val="000000"/>
            <w:sz w:val="32"/>
            <w:szCs w:val="32"/>
          </w:rPr>
          <w:delText>（</w:delText>
        </w:r>
      </w:del>
      <w:del w:id="320" w:author="A." w:date="2024-10-24T09:38:37Z">
        <w:r>
          <w:rPr>
            <w:rFonts w:hint="eastAsia" w:ascii="Times New Roman" w:hAnsi="Times New Roman" w:eastAsia="方正仿宋_GBK" w:cs="Times New Roman"/>
            <w:color w:val="000000"/>
            <w:sz w:val="32"/>
            <w:szCs w:val="32"/>
          </w:rPr>
          <w:delText>五</w:delText>
        </w:r>
      </w:del>
      <w:del w:id="321" w:author="A." w:date="2024-10-24T09:38:37Z">
        <w:r>
          <w:rPr>
            <w:rFonts w:ascii="Times New Roman" w:hAnsi="Times New Roman" w:eastAsia="方正仿宋_GBK" w:cs="Times New Roman"/>
            <w:color w:val="000000"/>
            <w:sz w:val="32"/>
            <w:szCs w:val="32"/>
          </w:rPr>
          <w:delText>）开采矿种：</w:delText>
        </w:r>
      </w:del>
      <w:del w:id="322" w:author="A." w:date="2024-10-24T09:38:37Z">
        <w:r>
          <w:rPr>
            <w:rFonts w:hint="eastAsia" w:ascii="宋体" w:hAnsi="宋体" w:eastAsia="宋体" w:cs="宋体"/>
            <w:sz w:val="32"/>
          </w:rPr>
          <w:delText xml:space="preserve"> 建筑石料用灰岩</w:delText>
        </w:r>
      </w:del>
      <w:del w:id="323" w:author="A." w:date="2024-10-24T09:38:37Z">
        <w:r>
          <w:rPr>
            <w:rFonts w:ascii="宋体" w:hAnsi="宋体" w:eastAsia="宋体" w:cs="宋体"/>
            <w:sz w:val="32"/>
          </w:rPr>
          <w:delText xml:space="preserve"> </w:delText>
        </w:r>
      </w:del>
      <w:del w:id="324" w:author="A." w:date="2024-10-24T09:38:37Z">
        <w:r>
          <w:rPr>
            <w:rFonts w:ascii="Times New Roman" w:hAnsi="Times New Roman" w:eastAsia="方正仿宋_GBK" w:cs="Times New Roman"/>
            <w:color w:val="000000"/>
            <w:sz w:val="32"/>
            <w:szCs w:val="32"/>
          </w:rPr>
          <w:delText>；</w:delText>
        </w:r>
      </w:del>
    </w:p>
    <w:p>
      <w:pPr>
        <w:spacing w:line="600" w:lineRule="exact"/>
        <w:ind w:firstLine="640" w:firstLineChars="200"/>
        <w:rPr>
          <w:del w:id="325" w:author="A." w:date="2024-10-24T09:38:37Z"/>
          <w:rFonts w:ascii="Times New Roman" w:hAnsi="Times New Roman" w:eastAsia="方正仿宋_GBK" w:cs="Times New Roman"/>
          <w:color w:val="000000"/>
          <w:sz w:val="32"/>
          <w:szCs w:val="32"/>
        </w:rPr>
      </w:pPr>
      <w:del w:id="326" w:author="A." w:date="2024-10-24T09:38:37Z">
        <w:r>
          <w:rPr>
            <w:rFonts w:ascii="Times New Roman" w:hAnsi="Times New Roman" w:eastAsia="方正仿宋_GBK" w:cs="Times New Roman"/>
            <w:color w:val="000000"/>
            <w:sz w:val="32"/>
            <w:szCs w:val="32"/>
          </w:rPr>
          <w:delText>（</w:delText>
        </w:r>
      </w:del>
      <w:del w:id="327" w:author="A." w:date="2024-10-24T09:38:37Z">
        <w:r>
          <w:rPr>
            <w:rFonts w:hint="eastAsia" w:ascii="Times New Roman" w:hAnsi="Times New Roman" w:eastAsia="方正仿宋_GBK" w:cs="Times New Roman"/>
            <w:color w:val="000000"/>
            <w:sz w:val="32"/>
            <w:szCs w:val="32"/>
          </w:rPr>
          <w:delText>六</w:delText>
        </w:r>
      </w:del>
      <w:del w:id="328" w:author="A." w:date="2024-10-24T09:38:37Z">
        <w:r>
          <w:rPr>
            <w:rFonts w:ascii="Times New Roman" w:hAnsi="Times New Roman" w:eastAsia="方正仿宋_GBK" w:cs="Times New Roman"/>
            <w:color w:val="000000"/>
            <w:sz w:val="32"/>
            <w:szCs w:val="32"/>
          </w:rPr>
          <w:delText>）资源储量：</w:delText>
        </w:r>
      </w:del>
      <w:del w:id="329" w:author="A." w:date="2024-10-24T09:38:37Z">
        <w:r>
          <w:rPr>
            <w:rFonts w:hint="eastAsia" w:ascii="宋体" w:hAnsi="宋体" w:eastAsia="宋体" w:cs="宋体"/>
            <w:sz w:val="32"/>
          </w:rPr>
          <w:delText xml:space="preserve"> 242.7万吨</w:delText>
        </w:r>
      </w:del>
      <w:del w:id="330" w:author="A." w:date="2024-10-24T09:38:37Z">
        <w:r>
          <w:rPr>
            <w:rFonts w:ascii="宋体" w:hAnsi="宋体" w:eastAsia="宋体" w:cs="宋体"/>
            <w:sz w:val="32"/>
          </w:rPr>
          <w:delText xml:space="preserve"> </w:delText>
        </w:r>
      </w:del>
      <w:del w:id="331" w:author="A." w:date="2024-10-24T09:38:37Z">
        <w:r>
          <w:rPr>
            <w:rFonts w:ascii="Times New Roman" w:hAnsi="Times New Roman" w:eastAsia="方正仿宋_GBK" w:cs="Times New Roman"/>
            <w:color w:val="000000"/>
            <w:sz w:val="32"/>
            <w:szCs w:val="32"/>
          </w:rPr>
          <w:delText>；</w:delText>
        </w:r>
      </w:del>
    </w:p>
    <w:p>
      <w:pPr>
        <w:spacing w:line="600" w:lineRule="exact"/>
        <w:ind w:firstLine="640" w:firstLineChars="200"/>
        <w:rPr>
          <w:del w:id="332" w:author="A." w:date="2024-10-24T09:38:37Z"/>
          <w:rFonts w:ascii="Times New Roman" w:hAnsi="Times New Roman" w:eastAsia="方正仿宋_GBK" w:cs="Times New Roman"/>
          <w:color w:val="000000"/>
          <w:sz w:val="32"/>
          <w:szCs w:val="32"/>
        </w:rPr>
      </w:pPr>
      <w:del w:id="333" w:author="A." w:date="2024-10-24T09:38:37Z">
        <w:r>
          <w:rPr>
            <w:rFonts w:ascii="Times New Roman" w:hAnsi="Times New Roman" w:eastAsia="方正仿宋_GBK" w:cs="Times New Roman"/>
            <w:color w:val="000000"/>
            <w:sz w:val="32"/>
            <w:szCs w:val="32"/>
          </w:rPr>
          <w:delText>（</w:delText>
        </w:r>
      </w:del>
      <w:del w:id="334" w:author="A." w:date="2024-10-24T09:38:37Z">
        <w:r>
          <w:rPr>
            <w:rFonts w:hint="eastAsia" w:ascii="Times New Roman" w:hAnsi="Times New Roman" w:eastAsia="方正仿宋_GBK" w:cs="Times New Roman"/>
            <w:color w:val="000000"/>
            <w:sz w:val="32"/>
            <w:szCs w:val="32"/>
          </w:rPr>
          <w:delText>七</w:delText>
        </w:r>
      </w:del>
      <w:del w:id="335" w:author="A." w:date="2024-10-24T09:38:37Z">
        <w:r>
          <w:rPr>
            <w:rFonts w:ascii="Times New Roman" w:hAnsi="Times New Roman" w:eastAsia="方正仿宋_GBK" w:cs="Times New Roman"/>
            <w:color w:val="000000"/>
            <w:sz w:val="32"/>
            <w:szCs w:val="32"/>
          </w:rPr>
          <w:delText>）</w:delText>
        </w:r>
      </w:del>
      <w:del w:id="336" w:author="A." w:date="2024-10-24T09:38:37Z">
        <w:r>
          <w:rPr>
            <w:rFonts w:hint="eastAsia" w:ascii="Times New Roman" w:hAnsi="Times New Roman" w:eastAsia="方正仿宋_GBK" w:cs="Times New Roman"/>
            <w:color w:val="000000"/>
            <w:sz w:val="32"/>
            <w:szCs w:val="32"/>
          </w:rPr>
          <w:delText>拟建设</w:delText>
        </w:r>
      </w:del>
      <w:del w:id="337" w:author="A." w:date="2024-10-24T09:38:37Z">
        <w:r>
          <w:rPr>
            <w:rFonts w:ascii="Times New Roman" w:hAnsi="Times New Roman" w:eastAsia="方正仿宋_GBK" w:cs="Times New Roman"/>
            <w:color w:val="000000"/>
            <w:sz w:val="32"/>
            <w:szCs w:val="32"/>
          </w:rPr>
          <w:delText>生产规模：</w:delText>
        </w:r>
      </w:del>
      <w:del w:id="338" w:author="A." w:date="2024-10-24T09:38:37Z">
        <w:r>
          <w:rPr>
            <w:rFonts w:hint="eastAsia" w:ascii="宋体" w:hAnsi="宋体" w:eastAsia="宋体" w:cs="宋体"/>
            <w:sz w:val="32"/>
          </w:rPr>
          <w:delText xml:space="preserve"> 51万吨/年</w:delText>
        </w:r>
      </w:del>
      <w:del w:id="339" w:author="A." w:date="2024-10-24T09:38:37Z">
        <w:r>
          <w:rPr>
            <w:rFonts w:ascii="宋体" w:hAnsi="宋体" w:eastAsia="宋体" w:cs="宋体"/>
            <w:sz w:val="32"/>
          </w:rPr>
          <w:delText xml:space="preserve"> </w:delText>
        </w:r>
      </w:del>
      <w:del w:id="340" w:author="A." w:date="2024-10-24T09:38:37Z">
        <w:r>
          <w:rPr>
            <w:rFonts w:ascii="Times New Roman" w:hAnsi="Times New Roman" w:eastAsia="方正仿宋_GBK" w:cs="Times New Roman"/>
            <w:color w:val="000000"/>
            <w:sz w:val="32"/>
            <w:szCs w:val="32"/>
          </w:rPr>
          <w:delText>；</w:delText>
        </w:r>
      </w:del>
    </w:p>
    <w:p>
      <w:pPr>
        <w:spacing w:line="600" w:lineRule="exact"/>
        <w:ind w:firstLine="640" w:firstLineChars="200"/>
        <w:rPr>
          <w:del w:id="341" w:author="A." w:date="2024-10-24T09:38:37Z"/>
          <w:rFonts w:ascii="Times New Roman" w:hAnsi="Times New Roman" w:eastAsia="方正仿宋_GBK" w:cs="Times New Roman"/>
          <w:color w:val="000000"/>
          <w:sz w:val="32"/>
          <w:szCs w:val="32"/>
        </w:rPr>
      </w:pPr>
      <w:del w:id="342" w:author="A." w:date="2024-10-24T09:38:37Z">
        <w:r>
          <w:rPr>
            <w:rFonts w:ascii="Times New Roman" w:hAnsi="Times New Roman" w:eastAsia="方正仿宋_GBK" w:cs="Times New Roman"/>
            <w:color w:val="000000"/>
            <w:sz w:val="32"/>
            <w:szCs w:val="32"/>
          </w:rPr>
          <w:delText>（</w:delText>
        </w:r>
      </w:del>
      <w:del w:id="343" w:author="A." w:date="2024-10-24T09:38:37Z">
        <w:r>
          <w:rPr>
            <w:rFonts w:hint="eastAsia" w:ascii="Times New Roman" w:hAnsi="Times New Roman" w:eastAsia="方正仿宋_GBK" w:cs="Times New Roman"/>
            <w:color w:val="000000"/>
            <w:sz w:val="32"/>
            <w:szCs w:val="32"/>
          </w:rPr>
          <w:delText>八</w:delText>
        </w:r>
      </w:del>
      <w:del w:id="344" w:author="A." w:date="2024-10-24T09:38:37Z">
        <w:r>
          <w:rPr>
            <w:rFonts w:ascii="Times New Roman" w:hAnsi="Times New Roman" w:eastAsia="方正仿宋_GBK" w:cs="Times New Roman"/>
            <w:color w:val="000000"/>
            <w:sz w:val="32"/>
            <w:szCs w:val="32"/>
          </w:rPr>
          <w:delText>）出让年限：</w:delText>
        </w:r>
      </w:del>
      <w:del w:id="345" w:author="A." w:date="2024-10-24T09:38:37Z">
        <w:r>
          <w:rPr>
            <w:rFonts w:hint="eastAsia" w:ascii="宋体" w:hAnsi="宋体" w:eastAsia="宋体" w:cs="宋体"/>
            <w:sz w:val="32"/>
          </w:rPr>
          <w:delText xml:space="preserve"> 3.4</w:delText>
        </w:r>
      </w:del>
      <w:del w:id="346" w:author="A." w:date="2024-10-24T09:38:37Z">
        <w:r>
          <w:rPr>
            <w:rFonts w:ascii="宋体" w:hAnsi="宋体" w:eastAsia="宋体" w:cs="宋体"/>
            <w:sz w:val="32"/>
          </w:rPr>
          <w:delText xml:space="preserve"> </w:delText>
        </w:r>
      </w:del>
      <w:del w:id="347" w:author="A." w:date="2024-10-24T09:38:37Z">
        <w:r>
          <w:rPr>
            <w:rFonts w:ascii="Times New Roman" w:hAnsi="Times New Roman" w:eastAsia="方正仿宋_GBK" w:cs="Times New Roman"/>
            <w:color w:val="000000"/>
            <w:sz w:val="32"/>
            <w:szCs w:val="32"/>
          </w:rPr>
          <w:delText>年；</w:delText>
        </w:r>
      </w:del>
    </w:p>
    <w:p>
      <w:pPr>
        <w:spacing w:after="156" w:afterLines="50" w:line="600" w:lineRule="exact"/>
        <w:ind w:firstLine="640" w:firstLineChars="200"/>
        <w:rPr>
          <w:del w:id="348" w:author="A." w:date="2024-10-24T09:38:37Z"/>
          <w:rFonts w:ascii="Times New Roman" w:hAnsi="Times New Roman" w:eastAsia="方正仿宋_GBK" w:cs="Times New Roman"/>
          <w:color w:val="000000"/>
          <w:sz w:val="32"/>
          <w:szCs w:val="32"/>
        </w:rPr>
      </w:pPr>
      <w:del w:id="349" w:author="A." w:date="2024-10-24T09:38:37Z">
        <w:r>
          <w:rPr>
            <w:rFonts w:ascii="Times New Roman" w:hAnsi="Times New Roman" w:eastAsia="方正仿宋_GBK" w:cs="Times New Roman"/>
            <w:color w:val="000000"/>
            <w:sz w:val="32"/>
            <w:szCs w:val="32"/>
          </w:rPr>
          <w:delText>（九）</w:delText>
        </w:r>
      </w:del>
      <w:del w:id="350" w:author="A." w:date="2024-10-24T09:38:37Z">
        <w:r>
          <w:rPr>
            <w:rFonts w:hint="eastAsia" w:ascii="Times New Roman" w:hAnsi="Times New Roman" w:eastAsia="方正仿宋_GBK" w:cs="Times New Roman"/>
            <w:color w:val="000000"/>
            <w:sz w:val="32"/>
            <w:szCs w:val="32"/>
          </w:rPr>
          <w:delText>矿区范围坐标</w:delText>
        </w:r>
      </w:del>
      <w:del w:id="351" w:author="A." w:date="2024-10-24T09:38:37Z">
        <w:r>
          <w:rPr>
            <w:rFonts w:ascii="Times New Roman" w:hAnsi="Times New Roman" w:eastAsia="方正仿宋_GBK" w:cs="Times New Roman"/>
            <w:kern w:val="0"/>
            <w:sz w:val="32"/>
            <w:szCs w:val="32"/>
          </w:rPr>
          <w:delText>（2000坐标系）</w:delText>
        </w:r>
      </w:del>
      <w:del w:id="352" w:author="A." w:date="2024-10-24T09:38:37Z">
        <w:r>
          <w:rPr>
            <w:rFonts w:ascii="Times New Roman" w:hAnsi="Times New Roman" w:eastAsia="方正仿宋_GBK" w:cs="Times New Roman"/>
            <w:color w:val="000000"/>
            <w:sz w:val="32"/>
            <w:szCs w:val="32"/>
          </w:rPr>
          <w:delText>：</w:delText>
        </w:r>
      </w:del>
    </w:p>
    <w:tbl>
      <w:tblPr>
        <w:tblStyle w:val="11"/>
        <w:tblW w:w="8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07"/>
        <w:gridCol w:w="1966"/>
        <w:gridCol w:w="776"/>
        <w:gridCol w:w="1596"/>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jc w:val="center"/>
          <w:del w:id="353" w:author="A." w:date="2024-10-24T09:38:37Z"/>
        </w:trPr>
        <w:tc>
          <w:tcPr>
            <w:tcW w:w="704" w:type="dxa"/>
            <w:shd w:val="clear" w:color="auto" w:fill="auto"/>
            <w:vAlign w:val="center"/>
          </w:tcPr>
          <w:p>
            <w:pPr>
              <w:adjustRightInd w:val="0"/>
              <w:snapToGrid w:val="0"/>
              <w:jc w:val="center"/>
              <w:rPr>
                <w:del w:id="354" w:author="A." w:date="2024-10-24T09:38:37Z"/>
                <w:rFonts w:ascii="Times New Roman" w:hAnsi="Times New Roman" w:eastAsia="仿宋" w:cs="Times New Roman"/>
                <w:kern w:val="0"/>
                <w:sz w:val="24"/>
              </w:rPr>
            </w:pPr>
            <w:del w:id="355" w:author="A." w:date="2024-10-24T09:38:37Z">
              <w:r>
                <w:rPr>
                  <w:rFonts w:ascii="Times New Roman" w:hAnsi="Times New Roman" w:eastAsia="仿宋" w:cs="Times New Roman"/>
                  <w:kern w:val="0"/>
                  <w:sz w:val="24"/>
                </w:rPr>
                <w:delText>拐点</w:delText>
              </w:r>
            </w:del>
          </w:p>
        </w:tc>
        <w:tc>
          <w:tcPr>
            <w:tcW w:w="1907" w:type="dxa"/>
            <w:shd w:val="clear" w:color="auto" w:fill="auto"/>
            <w:vAlign w:val="center"/>
          </w:tcPr>
          <w:p>
            <w:pPr>
              <w:adjustRightInd w:val="0"/>
              <w:snapToGrid w:val="0"/>
              <w:jc w:val="center"/>
              <w:rPr>
                <w:del w:id="356" w:author="A." w:date="2024-10-24T09:38:37Z"/>
                <w:rFonts w:ascii="Times New Roman" w:hAnsi="Times New Roman" w:eastAsia="仿宋" w:cs="Times New Roman"/>
                <w:kern w:val="0"/>
                <w:sz w:val="24"/>
              </w:rPr>
            </w:pPr>
            <w:del w:id="357" w:author="A." w:date="2024-10-24T09:38:37Z">
              <w:r>
                <w:rPr>
                  <w:rFonts w:ascii="Times New Roman" w:hAnsi="Times New Roman" w:eastAsia="仿宋" w:cs="Times New Roman"/>
                  <w:kern w:val="0"/>
                  <w:sz w:val="24"/>
                </w:rPr>
                <w:delText>X坐标</w:delText>
              </w:r>
            </w:del>
          </w:p>
        </w:tc>
        <w:tc>
          <w:tcPr>
            <w:tcW w:w="1966" w:type="dxa"/>
            <w:shd w:val="clear" w:color="auto" w:fill="auto"/>
            <w:vAlign w:val="center"/>
          </w:tcPr>
          <w:p>
            <w:pPr>
              <w:adjustRightInd w:val="0"/>
              <w:snapToGrid w:val="0"/>
              <w:jc w:val="center"/>
              <w:rPr>
                <w:del w:id="358" w:author="A." w:date="2024-10-24T09:38:37Z"/>
                <w:rFonts w:ascii="Times New Roman" w:hAnsi="Times New Roman" w:eastAsia="仿宋" w:cs="Times New Roman"/>
                <w:kern w:val="0"/>
                <w:sz w:val="24"/>
              </w:rPr>
            </w:pPr>
            <w:del w:id="359" w:author="A." w:date="2024-10-24T09:38:37Z">
              <w:r>
                <w:rPr>
                  <w:rFonts w:ascii="Times New Roman" w:hAnsi="Times New Roman" w:eastAsia="仿宋" w:cs="Times New Roman"/>
                  <w:kern w:val="0"/>
                  <w:sz w:val="24"/>
                </w:rPr>
                <w:delText>Y坐标</w:delText>
              </w:r>
            </w:del>
          </w:p>
        </w:tc>
        <w:tc>
          <w:tcPr>
            <w:tcW w:w="776" w:type="dxa"/>
            <w:shd w:val="clear" w:color="auto" w:fill="auto"/>
            <w:vAlign w:val="center"/>
          </w:tcPr>
          <w:p>
            <w:pPr>
              <w:adjustRightInd w:val="0"/>
              <w:snapToGrid w:val="0"/>
              <w:jc w:val="center"/>
              <w:rPr>
                <w:del w:id="360" w:author="A." w:date="2024-10-24T09:38:37Z"/>
                <w:rFonts w:ascii="Times New Roman" w:hAnsi="Times New Roman" w:eastAsia="仿宋" w:cs="Times New Roman"/>
                <w:kern w:val="0"/>
                <w:sz w:val="24"/>
              </w:rPr>
            </w:pPr>
            <w:del w:id="361" w:author="A." w:date="2024-10-24T09:38:37Z">
              <w:r>
                <w:rPr>
                  <w:rFonts w:ascii="Times New Roman" w:hAnsi="Times New Roman" w:eastAsia="仿宋" w:cs="Times New Roman"/>
                  <w:kern w:val="0"/>
                  <w:sz w:val="24"/>
                </w:rPr>
                <w:delText>拐点</w:delText>
              </w:r>
            </w:del>
          </w:p>
        </w:tc>
        <w:tc>
          <w:tcPr>
            <w:tcW w:w="1596" w:type="dxa"/>
            <w:shd w:val="clear" w:color="auto" w:fill="auto"/>
            <w:vAlign w:val="center"/>
          </w:tcPr>
          <w:p>
            <w:pPr>
              <w:adjustRightInd w:val="0"/>
              <w:snapToGrid w:val="0"/>
              <w:jc w:val="center"/>
              <w:rPr>
                <w:del w:id="362" w:author="A." w:date="2024-10-24T09:38:37Z"/>
                <w:rFonts w:ascii="Times New Roman" w:hAnsi="Times New Roman" w:eastAsia="仿宋" w:cs="Times New Roman"/>
                <w:kern w:val="0"/>
                <w:sz w:val="24"/>
              </w:rPr>
            </w:pPr>
            <w:del w:id="363" w:author="A." w:date="2024-10-24T09:38:37Z">
              <w:r>
                <w:rPr>
                  <w:rFonts w:ascii="Times New Roman" w:hAnsi="Times New Roman" w:eastAsia="仿宋" w:cs="Times New Roman"/>
                  <w:kern w:val="0"/>
                  <w:sz w:val="24"/>
                </w:rPr>
                <w:delText>X坐标</w:delText>
              </w:r>
            </w:del>
          </w:p>
        </w:tc>
        <w:tc>
          <w:tcPr>
            <w:tcW w:w="1743" w:type="dxa"/>
            <w:shd w:val="clear" w:color="auto" w:fill="auto"/>
            <w:vAlign w:val="center"/>
          </w:tcPr>
          <w:p>
            <w:pPr>
              <w:adjustRightInd w:val="0"/>
              <w:snapToGrid w:val="0"/>
              <w:jc w:val="center"/>
              <w:rPr>
                <w:del w:id="364" w:author="A." w:date="2024-10-24T09:38:37Z"/>
                <w:rFonts w:ascii="Times New Roman" w:hAnsi="Times New Roman" w:eastAsia="仿宋" w:cs="Times New Roman"/>
                <w:kern w:val="0"/>
                <w:sz w:val="24"/>
              </w:rPr>
            </w:pPr>
            <w:del w:id="365" w:author="A." w:date="2024-10-24T09:38:37Z">
              <w:r>
                <w:rPr>
                  <w:rFonts w:ascii="Times New Roman" w:hAnsi="Times New Roman" w:eastAsia="仿宋" w:cs="Times New Roman"/>
                  <w:kern w:val="0"/>
                  <w:sz w:val="24"/>
                </w:rPr>
                <w:delText>Y坐标</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del w:id="366" w:author="A." w:date="2024-10-24T09:38:37Z"/>
        </w:trPr>
        <w:tc>
          <w:tcPr>
            <w:tcW w:w="704" w:type="dxa"/>
            <w:shd w:val="clear" w:color="auto" w:fill="auto"/>
            <w:vAlign w:val="center"/>
          </w:tcPr>
          <w:p>
            <w:pPr>
              <w:spacing w:line="300" w:lineRule="exact"/>
              <w:jc w:val="center"/>
              <w:rPr>
                <w:del w:id="367" w:author="A." w:date="2024-10-24T09:38:37Z"/>
                <w:rFonts w:ascii="Times New Roman" w:hAnsi="Times New Roman" w:eastAsia="方正仿宋_GBK" w:cs="Times New Roman"/>
                <w:kern w:val="0"/>
                <w:sz w:val="24"/>
              </w:rPr>
            </w:pPr>
            <w:del w:id="368" w:author="A." w:date="2024-10-24T09:38:37Z">
              <w:r>
                <w:rPr>
                  <w:rFonts w:hint="eastAsia" w:ascii="Times New Roman" w:hAnsi="Times New Roman" w:eastAsia="宋体" w:cs="Times New Roman"/>
                  <w:kern w:val="0"/>
                  <w:szCs w:val="21"/>
                </w:rPr>
                <w:delText>1</w:delText>
              </w:r>
            </w:del>
          </w:p>
        </w:tc>
        <w:tc>
          <w:tcPr>
            <w:tcW w:w="1907" w:type="dxa"/>
            <w:shd w:val="clear" w:color="auto" w:fill="auto"/>
            <w:vAlign w:val="center"/>
          </w:tcPr>
          <w:p>
            <w:pPr>
              <w:jc w:val="center"/>
              <w:rPr>
                <w:del w:id="369" w:author="A." w:date="2024-10-24T09:38:37Z"/>
                <w:rFonts w:ascii="Times New Roman" w:hAnsi="Times New Roman" w:eastAsia="方正仿宋_GBK" w:cs="Times New Roman"/>
                <w:sz w:val="24"/>
              </w:rPr>
            </w:pPr>
            <w:del w:id="370" w:author="A." w:date="2024-10-24T09:38:37Z">
              <w:r>
                <w:rPr>
                  <w:rFonts w:ascii="Helvetica" w:hAnsi="Helvetica" w:eastAsia="Helvetica" w:cs="Helvetica"/>
                  <w:color w:val="000000"/>
                  <w:sz w:val="19"/>
                  <w:szCs w:val="19"/>
                  <w:shd w:val="clear" w:color="auto" w:fill="F5F7FA"/>
                </w:rPr>
                <w:delText>3157072.42</w:delText>
              </w:r>
            </w:del>
          </w:p>
        </w:tc>
        <w:tc>
          <w:tcPr>
            <w:tcW w:w="1966" w:type="dxa"/>
            <w:shd w:val="clear" w:color="auto" w:fill="auto"/>
            <w:vAlign w:val="center"/>
          </w:tcPr>
          <w:p>
            <w:pPr>
              <w:jc w:val="center"/>
              <w:rPr>
                <w:del w:id="371" w:author="A." w:date="2024-10-24T09:38:37Z"/>
                <w:rFonts w:ascii="Times New Roman" w:hAnsi="Times New Roman" w:eastAsia="方正仿宋_GBK" w:cs="Times New Roman"/>
                <w:sz w:val="24"/>
              </w:rPr>
            </w:pPr>
            <w:del w:id="372" w:author="A." w:date="2024-10-24T09:38:37Z">
              <w:r>
                <w:rPr>
                  <w:rFonts w:ascii="Helvetica" w:hAnsi="Helvetica" w:eastAsia="Helvetica" w:cs="Helvetica"/>
                  <w:color w:val="000000"/>
                  <w:sz w:val="19"/>
                  <w:szCs w:val="19"/>
                  <w:shd w:val="clear" w:color="auto" w:fill="F5F7FA"/>
                </w:rPr>
                <w:delText>36597669.32</w:delText>
              </w:r>
            </w:del>
          </w:p>
        </w:tc>
        <w:tc>
          <w:tcPr>
            <w:tcW w:w="776" w:type="dxa"/>
            <w:shd w:val="clear" w:color="auto" w:fill="auto"/>
            <w:vAlign w:val="center"/>
          </w:tcPr>
          <w:p>
            <w:pPr>
              <w:spacing w:line="300" w:lineRule="exact"/>
              <w:jc w:val="center"/>
              <w:rPr>
                <w:del w:id="373" w:author="A." w:date="2024-10-24T09:38:37Z"/>
                <w:rFonts w:ascii="Times New Roman" w:hAnsi="Times New Roman" w:eastAsia="方正仿宋_GBK" w:cs="Times New Roman"/>
                <w:kern w:val="0"/>
                <w:sz w:val="24"/>
              </w:rPr>
            </w:pPr>
            <w:del w:id="374" w:author="A." w:date="2024-10-24T09:38:37Z">
              <w:r>
                <w:rPr>
                  <w:rFonts w:hint="eastAsia" w:ascii="Times New Roman" w:hAnsi="Times New Roman" w:eastAsia="宋体" w:cs="Times New Roman"/>
                  <w:kern w:val="0"/>
                  <w:szCs w:val="21"/>
                </w:rPr>
                <w:delText>5</w:delText>
              </w:r>
            </w:del>
          </w:p>
        </w:tc>
        <w:tc>
          <w:tcPr>
            <w:tcW w:w="1596" w:type="dxa"/>
            <w:shd w:val="clear" w:color="auto" w:fill="auto"/>
            <w:vAlign w:val="center"/>
          </w:tcPr>
          <w:p>
            <w:pPr>
              <w:jc w:val="center"/>
              <w:rPr>
                <w:del w:id="375" w:author="A." w:date="2024-10-24T09:38:37Z"/>
                <w:rFonts w:ascii="Times New Roman" w:hAnsi="Times New Roman" w:eastAsia="方正仿宋_GBK" w:cs="Times New Roman"/>
                <w:sz w:val="24"/>
              </w:rPr>
            </w:pPr>
            <w:del w:id="376" w:author="A." w:date="2024-10-24T09:38:37Z">
              <w:r>
                <w:rPr>
                  <w:rFonts w:hint="eastAsia" w:ascii="Helvetica" w:hAnsi="Helvetica" w:cs="Helvetica"/>
                  <w:color w:val="000000"/>
                  <w:sz w:val="19"/>
                  <w:szCs w:val="19"/>
                  <w:shd w:val="clear" w:color="auto" w:fill="F5F7FA"/>
                </w:rPr>
                <w:delText>3157089.01</w:delText>
              </w:r>
            </w:del>
          </w:p>
        </w:tc>
        <w:tc>
          <w:tcPr>
            <w:tcW w:w="1743" w:type="dxa"/>
            <w:shd w:val="clear" w:color="auto" w:fill="auto"/>
            <w:vAlign w:val="center"/>
          </w:tcPr>
          <w:p>
            <w:pPr>
              <w:jc w:val="center"/>
              <w:rPr>
                <w:del w:id="377" w:author="A." w:date="2024-10-24T09:38:37Z"/>
                <w:rFonts w:ascii="Times New Roman" w:hAnsi="Times New Roman" w:eastAsia="方正仿宋_GBK" w:cs="Times New Roman"/>
                <w:sz w:val="24"/>
              </w:rPr>
            </w:pPr>
            <w:del w:id="378" w:author="A." w:date="2024-10-24T09:38:37Z">
              <w:r>
                <w:rPr>
                  <w:rFonts w:hint="eastAsia" w:ascii="Helvetica" w:hAnsi="Helvetica" w:cs="Helvetica"/>
                  <w:color w:val="000000"/>
                  <w:sz w:val="19"/>
                  <w:szCs w:val="19"/>
                  <w:shd w:val="clear" w:color="auto" w:fill="F5F7FA"/>
                </w:rPr>
                <w:delText>36597885.63</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del w:id="379" w:author="A." w:date="2024-10-24T09:38:37Z"/>
        </w:trPr>
        <w:tc>
          <w:tcPr>
            <w:tcW w:w="704" w:type="dxa"/>
            <w:shd w:val="clear" w:color="auto" w:fill="auto"/>
            <w:vAlign w:val="center"/>
          </w:tcPr>
          <w:p>
            <w:pPr>
              <w:spacing w:line="300" w:lineRule="exact"/>
              <w:jc w:val="center"/>
              <w:rPr>
                <w:del w:id="380" w:author="A." w:date="2024-10-24T09:38:37Z"/>
                <w:rFonts w:ascii="Times New Roman" w:hAnsi="Times New Roman" w:eastAsia="方正仿宋_GBK" w:cs="Times New Roman"/>
                <w:kern w:val="0"/>
                <w:sz w:val="24"/>
              </w:rPr>
            </w:pPr>
            <w:del w:id="381" w:author="A." w:date="2024-10-24T09:38:37Z">
              <w:r>
                <w:rPr>
                  <w:rFonts w:hint="eastAsia" w:ascii="Times New Roman" w:hAnsi="Times New Roman" w:eastAsia="宋体" w:cs="Times New Roman"/>
                  <w:kern w:val="0"/>
                  <w:szCs w:val="21"/>
                </w:rPr>
                <w:delText>2</w:delText>
              </w:r>
            </w:del>
          </w:p>
        </w:tc>
        <w:tc>
          <w:tcPr>
            <w:tcW w:w="1907" w:type="dxa"/>
            <w:shd w:val="clear" w:color="auto" w:fill="auto"/>
            <w:vAlign w:val="center"/>
          </w:tcPr>
          <w:p>
            <w:pPr>
              <w:jc w:val="center"/>
              <w:rPr>
                <w:del w:id="382" w:author="A." w:date="2024-10-24T09:38:37Z"/>
                <w:rFonts w:ascii="Times New Roman" w:hAnsi="Times New Roman" w:eastAsia="方正仿宋_GBK" w:cs="Times New Roman"/>
                <w:sz w:val="24"/>
              </w:rPr>
            </w:pPr>
            <w:del w:id="383" w:author="A." w:date="2024-10-24T09:38:37Z">
              <w:r>
                <w:rPr>
                  <w:rFonts w:hint="eastAsia" w:ascii="Helvetica" w:hAnsi="Helvetica" w:cs="Helvetica"/>
                  <w:color w:val="000000"/>
                  <w:sz w:val="19"/>
                  <w:szCs w:val="19"/>
                  <w:shd w:val="clear" w:color="auto" w:fill="F5F7FA"/>
                </w:rPr>
                <w:delText>3157200.07</w:delText>
              </w:r>
            </w:del>
          </w:p>
        </w:tc>
        <w:tc>
          <w:tcPr>
            <w:tcW w:w="1966" w:type="dxa"/>
            <w:shd w:val="clear" w:color="auto" w:fill="auto"/>
            <w:vAlign w:val="center"/>
          </w:tcPr>
          <w:p>
            <w:pPr>
              <w:jc w:val="center"/>
              <w:rPr>
                <w:del w:id="384" w:author="A." w:date="2024-10-24T09:38:37Z"/>
                <w:rFonts w:ascii="Times New Roman" w:hAnsi="Times New Roman" w:eastAsia="方正仿宋_GBK" w:cs="Times New Roman"/>
                <w:sz w:val="24"/>
              </w:rPr>
            </w:pPr>
            <w:del w:id="385" w:author="A." w:date="2024-10-24T09:38:37Z">
              <w:r>
                <w:rPr>
                  <w:rFonts w:hint="eastAsia" w:ascii="Helvetica" w:hAnsi="Helvetica" w:cs="Helvetica"/>
                  <w:color w:val="000000"/>
                  <w:sz w:val="19"/>
                  <w:szCs w:val="19"/>
                  <w:shd w:val="clear" w:color="auto" w:fill="F5F7FA"/>
                </w:rPr>
                <w:delText>36597805.83</w:delText>
              </w:r>
            </w:del>
          </w:p>
        </w:tc>
        <w:tc>
          <w:tcPr>
            <w:tcW w:w="776" w:type="dxa"/>
            <w:shd w:val="clear" w:color="auto" w:fill="auto"/>
            <w:vAlign w:val="center"/>
          </w:tcPr>
          <w:p>
            <w:pPr>
              <w:spacing w:line="300" w:lineRule="exact"/>
              <w:jc w:val="center"/>
              <w:rPr>
                <w:del w:id="386" w:author="A." w:date="2024-10-24T09:38:37Z"/>
                <w:rFonts w:ascii="Times New Roman" w:hAnsi="Times New Roman" w:eastAsia="方正仿宋_GBK" w:cs="Times New Roman"/>
                <w:kern w:val="0"/>
                <w:sz w:val="24"/>
              </w:rPr>
            </w:pPr>
            <w:del w:id="387" w:author="A." w:date="2024-10-24T09:38:37Z">
              <w:r>
                <w:rPr>
                  <w:rFonts w:hint="eastAsia" w:ascii="Times New Roman" w:hAnsi="Times New Roman" w:eastAsia="宋体" w:cs="Times New Roman"/>
                  <w:kern w:val="0"/>
                  <w:szCs w:val="21"/>
                </w:rPr>
                <w:delText>6</w:delText>
              </w:r>
            </w:del>
          </w:p>
        </w:tc>
        <w:tc>
          <w:tcPr>
            <w:tcW w:w="1596" w:type="dxa"/>
            <w:shd w:val="clear" w:color="auto" w:fill="auto"/>
            <w:vAlign w:val="center"/>
          </w:tcPr>
          <w:p>
            <w:pPr>
              <w:jc w:val="center"/>
              <w:rPr>
                <w:del w:id="388" w:author="A." w:date="2024-10-24T09:38:37Z"/>
                <w:rFonts w:ascii="Times New Roman" w:hAnsi="Times New Roman" w:eastAsia="方正仿宋_GBK" w:cs="Times New Roman"/>
                <w:sz w:val="24"/>
              </w:rPr>
            </w:pPr>
            <w:del w:id="389" w:author="A." w:date="2024-10-24T09:38:37Z">
              <w:r>
                <w:rPr>
                  <w:rFonts w:hint="eastAsia" w:ascii="Helvetica" w:hAnsi="Helvetica" w:cs="Helvetica"/>
                  <w:color w:val="000000"/>
                  <w:sz w:val="19"/>
                  <w:szCs w:val="19"/>
                  <w:shd w:val="clear" w:color="auto" w:fill="F5F7FA"/>
                </w:rPr>
                <w:delText>3157041.54</w:delText>
              </w:r>
            </w:del>
          </w:p>
        </w:tc>
        <w:tc>
          <w:tcPr>
            <w:tcW w:w="1743" w:type="dxa"/>
            <w:shd w:val="clear" w:color="auto" w:fill="auto"/>
            <w:vAlign w:val="center"/>
          </w:tcPr>
          <w:p>
            <w:pPr>
              <w:jc w:val="center"/>
              <w:rPr>
                <w:del w:id="390" w:author="A." w:date="2024-10-24T09:38:37Z"/>
                <w:rFonts w:ascii="Times New Roman" w:hAnsi="Times New Roman" w:eastAsia="方正仿宋_GBK" w:cs="Times New Roman"/>
                <w:sz w:val="24"/>
              </w:rPr>
            </w:pPr>
            <w:del w:id="391" w:author="A." w:date="2024-10-24T09:38:37Z">
              <w:r>
                <w:rPr>
                  <w:rFonts w:hint="eastAsia" w:ascii="Helvetica" w:hAnsi="Helvetica" w:cs="Helvetica"/>
                  <w:color w:val="000000"/>
                  <w:sz w:val="19"/>
                  <w:szCs w:val="19"/>
                  <w:shd w:val="clear" w:color="auto" w:fill="F5F7FA"/>
                </w:rPr>
                <w:delText>36597880.00</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exact"/>
          <w:jc w:val="center"/>
          <w:del w:id="392" w:author="A." w:date="2024-10-24T09:38:37Z"/>
        </w:trPr>
        <w:tc>
          <w:tcPr>
            <w:tcW w:w="704" w:type="dxa"/>
            <w:shd w:val="clear" w:color="auto" w:fill="auto"/>
            <w:vAlign w:val="center"/>
          </w:tcPr>
          <w:p>
            <w:pPr>
              <w:spacing w:line="300" w:lineRule="exact"/>
              <w:jc w:val="center"/>
              <w:rPr>
                <w:del w:id="393" w:author="A." w:date="2024-10-24T09:38:37Z"/>
                <w:rFonts w:ascii="Times New Roman" w:hAnsi="Times New Roman" w:eastAsia="方正仿宋_GBK" w:cs="Times New Roman"/>
                <w:kern w:val="0"/>
                <w:sz w:val="24"/>
              </w:rPr>
            </w:pPr>
            <w:del w:id="394" w:author="A." w:date="2024-10-24T09:38:37Z">
              <w:r>
                <w:rPr>
                  <w:rFonts w:hint="eastAsia" w:ascii="Times New Roman" w:hAnsi="Times New Roman" w:eastAsia="宋体" w:cs="Times New Roman"/>
                  <w:kern w:val="0"/>
                  <w:szCs w:val="21"/>
                </w:rPr>
                <w:delText>3</w:delText>
              </w:r>
            </w:del>
          </w:p>
        </w:tc>
        <w:tc>
          <w:tcPr>
            <w:tcW w:w="1907" w:type="dxa"/>
            <w:shd w:val="clear" w:color="auto" w:fill="auto"/>
            <w:vAlign w:val="center"/>
          </w:tcPr>
          <w:p>
            <w:pPr>
              <w:jc w:val="center"/>
              <w:rPr>
                <w:del w:id="395" w:author="A." w:date="2024-10-24T09:38:37Z"/>
                <w:rFonts w:ascii="Times New Roman" w:hAnsi="Times New Roman" w:eastAsia="方正仿宋_GBK" w:cs="Times New Roman"/>
                <w:sz w:val="24"/>
              </w:rPr>
            </w:pPr>
            <w:del w:id="396" w:author="A." w:date="2024-10-24T09:38:37Z">
              <w:r>
                <w:rPr>
                  <w:rFonts w:hint="eastAsia" w:ascii="Helvetica" w:hAnsi="Helvetica" w:cs="Helvetica"/>
                  <w:color w:val="000000"/>
                  <w:sz w:val="19"/>
                  <w:szCs w:val="19"/>
                  <w:shd w:val="clear" w:color="auto" w:fill="F5F7FA"/>
                </w:rPr>
                <w:delText>3157149.55</w:delText>
              </w:r>
            </w:del>
          </w:p>
        </w:tc>
        <w:tc>
          <w:tcPr>
            <w:tcW w:w="1966" w:type="dxa"/>
            <w:shd w:val="clear" w:color="auto" w:fill="auto"/>
            <w:vAlign w:val="center"/>
          </w:tcPr>
          <w:p>
            <w:pPr>
              <w:jc w:val="center"/>
              <w:rPr>
                <w:del w:id="397" w:author="A." w:date="2024-10-24T09:38:37Z"/>
                <w:rFonts w:ascii="Times New Roman" w:hAnsi="Times New Roman" w:eastAsia="方正仿宋_GBK" w:cs="Times New Roman"/>
                <w:sz w:val="24"/>
              </w:rPr>
            </w:pPr>
            <w:del w:id="398" w:author="A." w:date="2024-10-24T09:38:37Z">
              <w:r>
                <w:rPr>
                  <w:rFonts w:hint="eastAsia" w:ascii="Helvetica" w:hAnsi="Helvetica" w:cs="Helvetica"/>
                  <w:color w:val="000000"/>
                  <w:sz w:val="19"/>
                  <w:szCs w:val="19"/>
                  <w:shd w:val="clear" w:color="auto" w:fill="F5F7FA"/>
                </w:rPr>
                <w:delText>36597840.73</w:delText>
              </w:r>
            </w:del>
          </w:p>
        </w:tc>
        <w:tc>
          <w:tcPr>
            <w:tcW w:w="776" w:type="dxa"/>
            <w:shd w:val="clear" w:color="auto" w:fill="auto"/>
            <w:vAlign w:val="center"/>
          </w:tcPr>
          <w:p>
            <w:pPr>
              <w:spacing w:line="300" w:lineRule="exact"/>
              <w:jc w:val="center"/>
              <w:rPr>
                <w:del w:id="399" w:author="A." w:date="2024-10-24T09:38:37Z"/>
                <w:rFonts w:ascii="Times New Roman" w:hAnsi="Times New Roman" w:eastAsia="方正仿宋_GBK" w:cs="Times New Roman"/>
                <w:kern w:val="0"/>
                <w:sz w:val="24"/>
              </w:rPr>
            </w:pPr>
            <w:del w:id="400" w:author="A." w:date="2024-10-24T09:38:37Z">
              <w:r>
                <w:rPr>
                  <w:rFonts w:hint="eastAsia" w:ascii="Times New Roman" w:hAnsi="Times New Roman" w:eastAsia="宋体" w:cs="Times New Roman"/>
                  <w:kern w:val="0"/>
                  <w:szCs w:val="21"/>
                </w:rPr>
                <w:delText>7</w:delText>
              </w:r>
            </w:del>
          </w:p>
        </w:tc>
        <w:tc>
          <w:tcPr>
            <w:tcW w:w="1596" w:type="dxa"/>
            <w:shd w:val="clear" w:color="auto" w:fill="auto"/>
            <w:vAlign w:val="center"/>
          </w:tcPr>
          <w:p>
            <w:pPr>
              <w:jc w:val="center"/>
              <w:rPr>
                <w:del w:id="401" w:author="A." w:date="2024-10-24T09:38:37Z"/>
                <w:rFonts w:ascii="Times New Roman" w:hAnsi="Times New Roman" w:eastAsia="方正仿宋_GBK" w:cs="Times New Roman"/>
                <w:sz w:val="24"/>
              </w:rPr>
            </w:pPr>
            <w:del w:id="402" w:author="A." w:date="2024-10-24T09:38:37Z">
              <w:r>
                <w:rPr>
                  <w:rFonts w:hint="eastAsia" w:ascii="Helvetica" w:hAnsi="Helvetica" w:cs="Helvetica"/>
                  <w:color w:val="000000"/>
                  <w:sz w:val="19"/>
                  <w:szCs w:val="19"/>
                  <w:shd w:val="clear" w:color="auto" w:fill="F5F7FA"/>
                </w:rPr>
                <w:delText>3156968.61</w:delText>
              </w:r>
            </w:del>
          </w:p>
        </w:tc>
        <w:tc>
          <w:tcPr>
            <w:tcW w:w="1743" w:type="dxa"/>
            <w:shd w:val="clear" w:color="auto" w:fill="auto"/>
            <w:vAlign w:val="center"/>
          </w:tcPr>
          <w:p>
            <w:pPr>
              <w:jc w:val="center"/>
              <w:rPr>
                <w:del w:id="403" w:author="A." w:date="2024-10-24T09:38:37Z"/>
                <w:rFonts w:ascii="Times New Roman" w:hAnsi="Times New Roman" w:eastAsia="方正仿宋_GBK" w:cs="Times New Roman"/>
                <w:sz w:val="24"/>
              </w:rPr>
            </w:pPr>
            <w:del w:id="404" w:author="A." w:date="2024-10-24T09:38:37Z">
              <w:r>
                <w:rPr>
                  <w:rFonts w:hint="eastAsia" w:ascii="Helvetica" w:hAnsi="Helvetica" w:cs="Helvetica"/>
                  <w:color w:val="000000"/>
                  <w:sz w:val="19"/>
                  <w:szCs w:val="19"/>
                  <w:shd w:val="clear" w:color="auto" w:fill="F5F7FA"/>
                </w:rPr>
                <w:delText>36597878.48</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exact"/>
          <w:jc w:val="center"/>
          <w:del w:id="405" w:author="A." w:date="2024-10-24T09:38:37Z"/>
        </w:trPr>
        <w:tc>
          <w:tcPr>
            <w:tcW w:w="704" w:type="dxa"/>
            <w:shd w:val="clear" w:color="auto" w:fill="auto"/>
            <w:vAlign w:val="center"/>
          </w:tcPr>
          <w:p>
            <w:pPr>
              <w:spacing w:line="300" w:lineRule="exact"/>
              <w:jc w:val="center"/>
              <w:rPr>
                <w:del w:id="406" w:author="A." w:date="2024-10-24T09:38:37Z"/>
                <w:rFonts w:ascii="Times New Roman" w:hAnsi="Times New Roman" w:eastAsia="方正仿宋_GBK" w:cs="Times New Roman"/>
                <w:kern w:val="0"/>
                <w:sz w:val="24"/>
              </w:rPr>
            </w:pPr>
            <w:del w:id="407" w:author="A." w:date="2024-10-24T09:38:37Z">
              <w:r>
                <w:rPr>
                  <w:rFonts w:hint="eastAsia" w:ascii="Times New Roman" w:hAnsi="Times New Roman" w:eastAsia="宋体" w:cs="Times New Roman"/>
                  <w:kern w:val="0"/>
                  <w:szCs w:val="21"/>
                </w:rPr>
                <w:delText>4</w:delText>
              </w:r>
            </w:del>
          </w:p>
        </w:tc>
        <w:tc>
          <w:tcPr>
            <w:tcW w:w="1907" w:type="dxa"/>
            <w:shd w:val="clear" w:color="auto" w:fill="auto"/>
            <w:vAlign w:val="center"/>
          </w:tcPr>
          <w:p>
            <w:pPr>
              <w:jc w:val="center"/>
              <w:rPr>
                <w:del w:id="408" w:author="A." w:date="2024-10-24T09:38:37Z"/>
                <w:rFonts w:ascii="Times New Roman" w:hAnsi="Times New Roman" w:eastAsia="方正仿宋_GBK" w:cs="Times New Roman"/>
                <w:sz w:val="24"/>
              </w:rPr>
            </w:pPr>
            <w:del w:id="409" w:author="A." w:date="2024-10-24T09:38:37Z">
              <w:r>
                <w:rPr>
                  <w:rFonts w:hint="eastAsia" w:ascii="Helvetica" w:hAnsi="Helvetica" w:cs="Helvetica"/>
                  <w:color w:val="000000"/>
                  <w:sz w:val="19"/>
                  <w:szCs w:val="19"/>
                  <w:shd w:val="clear" w:color="auto" w:fill="F5F7FA"/>
                </w:rPr>
                <w:delText>3157138.42</w:delText>
              </w:r>
            </w:del>
          </w:p>
        </w:tc>
        <w:tc>
          <w:tcPr>
            <w:tcW w:w="1966" w:type="dxa"/>
            <w:shd w:val="clear" w:color="auto" w:fill="auto"/>
            <w:vAlign w:val="center"/>
          </w:tcPr>
          <w:p>
            <w:pPr>
              <w:jc w:val="center"/>
              <w:rPr>
                <w:del w:id="410" w:author="A." w:date="2024-10-24T09:38:37Z"/>
                <w:rFonts w:ascii="Times New Roman" w:hAnsi="Times New Roman" w:eastAsia="方正仿宋_GBK" w:cs="Times New Roman"/>
                <w:sz w:val="24"/>
              </w:rPr>
            </w:pPr>
            <w:del w:id="411" w:author="A." w:date="2024-10-24T09:38:37Z">
              <w:r>
                <w:rPr>
                  <w:rFonts w:hint="eastAsia" w:ascii="Helvetica" w:hAnsi="Helvetica" w:cs="Helvetica"/>
                  <w:color w:val="000000"/>
                  <w:sz w:val="19"/>
                  <w:szCs w:val="19"/>
                  <w:shd w:val="clear" w:color="auto" w:fill="F5F7FA"/>
                </w:rPr>
                <w:delText>36597865.54</w:delText>
              </w:r>
            </w:del>
          </w:p>
        </w:tc>
        <w:tc>
          <w:tcPr>
            <w:tcW w:w="776" w:type="dxa"/>
            <w:shd w:val="clear" w:color="auto" w:fill="auto"/>
            <w:vAlign w:val="center"/>
          </w:tcPr>
          <w:p>
            <w:pPr>
              <w:spacing w:line="300" w:lineRule="exact"/>
              <w:jc w:val="center"/>
              <w:rPr>
                <w:del w:id="412" w:author="A." w:date="2024-10-24T09:38:37Z"/>
                <w:rFonts w:ascii="Times New Roman" w:hAnsi="Times New Roman" w:eastAsia="方正仿宋_GBK" w:cs="Times New Roman"/>
                <w:kern w:val="0"/>
                <w:sz w:val="24"/>
              </w:rPr>
            </w:pPr>
            <w:del w:id="413" w:author="A." w:date="2024-10-24T09:38:37Z">
              <w:r>
                <w:rPr>
                  <w:rFonts w:hint="eastAsia" w:ascii="Times New Roman" w:hAnsi="Times New Roman" w:eastAsia="宋体" w:cs="Times New Roman"/>
                  <w:kern w:val="0"/>
                  <w:szCs w:val="21"/>
                </w:rPr>
                <w:delText>8</w:delText>
              </w:r>
            </w:del>
          </w:p>
        </w:tc>
        <w:tc>
          <w:tcPr>
            <w:tcW w:w="1596" w:type="dxa"/>
            <w:shd w:val="clear" w:color="auto" w:fill="auto"/>
            <w:vAlign w:val="center"/>
          </w:tcPr>
          <w:p>
            <w:pPr>
              <w:jc w:val="center"/>
              <w:rPr>
                <w:del w:id="414" w:author="A." w:date="2024-10-24T09:38:37Z"/>
                <w:rFonts w:ascii="Times New Roman" w:hAnsi="Times New Roman" w:eastAsia="方正仿宋_GBK" w:cs="Times New Roman"/>
                <w:sz w:val="24"/>
              </w:rPr>
            </w:pPr>
            <w:del w:id="415" w:author="A." w:date="2024-10-24T09:38:37Z">
              <w:r>
                <w:rPr>
                  <w:rFonts w:hint="eastAsia" w:ascii="Helvetica" w:hAnsi="Helvetica" w:cs="Helvetica"/>
                  <w:color w:val="000000"/>
                  <w:sz w:val="19"/>
                  <w:szCs w:val="19"/>
                  <w:shd w:val="clear" w:color="auto" w:fill="F5F7FA"/>
                </w:rPr>
                <w:delText>3156915.50</w:delText>
              </w:r>
            </w:del>
          </w:p>
        </w:tc>
        <w:tc>
          <w:tcPr>
            <w:tcW w:w="1743" w:type="dxa"/>
            <w:shd w:val="clear" w:color="auto" w:fill="auto"/>
            <w:vAlign w:val="center"/>
          </w:tcPr>
          <w:p>
            <w:pPr>
              <w:jc w:val="center"/>
              <w:rPr>
                <w:del w:id="416" w:author="A." w:date="2024-10-24T09:38:37Z"/>
                <w:rFonts w:ascii="Times New Roman" w:hAnsi="Times New Roman" w:eastAsia="方正仿宋_GBK" w:cs="Times New Roman"/>
                <w:sz w:val="24"/>
              </w:rPr>
            </w:pPr>
            <w:del w:id="417" w:author="A." w:date="2024-10-24T09:38:37Z">
              <w:r>
                <w:rPr>
                  <w:rFonts w:hint="eastAsia" w:ascii="Helvetica" w:hAnsi="Helvetica" w:cs="Helvetica"/>
                  <w:color w:val="000000"/>
                  <w:sz w:val="19"/>
                  <w:szCs w:val="19"/>
                  <w:shd w:val="clear" w:color="auto" w:fill="F5F7FA"/>
                </w:rPr>
                <w:delText>36597734.63</w:delText>
              </w:r>
            </w:del>
          </w:p>
        </w:tc>
      </w:tr>
    </w:tbl>
    <w:p>
      <w:pPr>
        <w:spacing w:before="156" w:beforeLines="50" w:line="600" w:lineRule="exact"/>
        <w:ind w:firstLine="707" w:firstLineChars="220"/>
        <w:rPr>
          <w:del w:id="418" w:author="A." w:date="2024-10-24T09:38:37Z"/>
          <w:rFonts w:ascii="Times New Roman" w:hAnsi="Times New Roman" w:eastAsia="方正仿宋_GBK" w:cs="Times New Roman"/>
          <w:b/>
          <w:bCs/>
          <w:color w:val="000000"/>
          <w:sz w:val="32"/>
          <w:szCs w:val="32"/>
        </w:rPr>
      </w:pPr>
      <w:del w:id="419" w:author="A." w:date="2024-10-24T09:38:37Z">
        <w:r>
          <w:rPr>
            <w:rFonts w:ascii="Times New Roman" w:hAnsi="Times New Roman" w:eastAsia="方正仿宋_GBK" w:cs="Times New Roman"/>
            <w:b/>
            <w:bCs/>
            <w:color w:val="000000"/>
            <w:sz w:val="32"/>
            <w:szCs w:val="32"/>
          </w:rPr>
          <w:delText>二、</w:delText>
        </w:r>
      </w:del>
      <w:del w:id="420" w:author="A." w:date="2024-10-24T09:38:37Z">
        <w:r>
          <w:rPr>
            <w:rFonts w:hint="eastAsia" w:ascii="Times New Roman" w:hAnsi="Times New Roman" w:eastAsia="方正仿宋_GBK" w:cs="Times New Roman"/>
            <w:b/>
            <w:bCs/>
            <w:color w:val="000000"/>
            <w:sz w:val="32"/>
            <w:szCs w:val="32"/>
          </w:rPr>
          <w:delText>交易双方</w:delText>
        </w:r>
      </w:del>
      <w:del w:id="421" w:author="A." w:date="2024-10-24T09:38:37Z">
        <w:r>
          <w:rPr>
            <w:rFonts w:ascii="Times New Roman" w:hAnsi="Times New Roman" w:eastAsia="方正仿宋_GBK" w:cs="Times New Roman"/>
            <w:b/>
            <w:bCs/>
            <w:color w:val="000000"/>
            <w:sz w:val="32"/>
            <w:szCs w:val="32"/>
          </w:rPr>
          <w:delText>基本情况</w:delText>
        </w:r>
      </w:del>
    </w:p>
    <w:p>
      <w:pPr>
        <w:snapToGrid w:val="0"/>
        <w:spacing w:line="600" w:lineRule="exact"/>
        <w:ind w:firstLine="640" w:firstLineChars="200"/>
        <w:rPr>
          <w:del w:id="422" w:author="A." w:date="2024-10-24T09:38:37Z"/>
          <w:rFonts w:ascii="Times New Roman" w:hAnsi="Times New Roman" w:eastAsia="方正仿宋_GBK" w:cs="Times New Roman"/>
          <w:color w:val="000000"/>
          <w:sz w:val="32"/>
          <w:szCs w:val="32"/>
        </w:rPr>
      </w:pPr>
      <w:del w:id="423" w:author="A." w:date="2024-10-24T09:38:37Z">
        <w:r>
          <w:rPr>
            <w:rFonts w:ascii="Times New Roman" w:hAnsi="Times New Roman" w:eastAsia="方正仿宋_GBK" w:cs="Times New Roman"/>
            <w:color w:val="000000"/>
            <w:sz w:val="32"/>
            <w:szCs w:val="32"/>
          </w:rPr>
          <w:delText>（一）</w:delText>
        </w:r>
      </w:del>
      <w:del w:id="424" w:author="A." w:date="2024-10-24T09:38:37Z">
        <w:r>
          <w:rPr>
            <w:rFonts w:hint="eastAsia" w:ascii="Times New Roman" w:hAnsi="Times New Roman" w:eastAsia="方正仿宋_GBK" w:cs="Times New Roman"/>
            <w:color w:val="000000"/>
            <w:sz w:val="32"/>
            <w:szCs w:val="32"/>
          </w:rPr>
          <w:delText>出让人：</w:delText>
        </w:r>
      </w:del>
      <w:del w:id="425" w:author="A." w:date="2024-10-24T09:38:37Z">
        <w:r>
          <w:rPr>
            <w:rFonts w:hint="eastAsia" w:ascii="Times New Roman" w:hAnsi="Times New Roman" w:eastAsia="方正仿宋_GBK" w:cs="Times New Roman"/>
            <w:i/>
            <w:color w:val="000000"/>
            <w:sz w:val="32"/>
            <w:szCs w:val="32"/>
          </w:rPr>
          <w:delText>秀山县</w:delText>
        </w:r>
      </w:del>
      <w:del w:id="426" w:author="A." w:date="2024-10-24T09:38:37Z">
        <w:r>
          <w:rPr>
            <w:rFonts w:ascii="Times New Roman" w:hAnsi="Times New Roman" w:eastAsia="方正仿宋_GBK" w:cs="Times New Roman"/>
            <w:i/>
            <w:color w:val="000000"/>
            <w:sz w:val="32"/>
            <w:szCs w:val="32"/>
          </w:rPr>
          <w:delText>规划和自然资源局</w:delText>
        </w:r>
      </w:del>
      <w:del w:id="427" w:author="A." w:date="2024-10-24T09:38:37Z">
        <w:r>
          <w:rPr>
            <w:rFonts w:ascii="Times New Roman" w:hAnsi="Times New Roman" w:eastAsia="方正仿宋_GBK" w:cs="Times New Roman"/>
            <w:color w:val="000000"/>
            <w:sz w:val="32"/>
            <w:szCs w:val="32"/>
          </w:rPr>
          <w:delText>，</w:delText>
        </w:r>
      </w:del>
    </w:p>
    <w:p>
      <w:pPr>
        <w:snapToGrid w:val="0"/>
        <w:spacing w:line="600" w:lineRule="exact"/>
        <w:ind w:firstLine="640" w:firstLineChars="200"/>
        <w:rPr>
          <w:del w:id="428" w:author="A." w:date="2024-10-24T09:38:37Z"/>
          <w:rFonts w:ascii="Times New Roman" w:hAnsi="Times New Roman" w:eastAsia="方正仿宋_GBK" w:cs="Times New Roman"/>
          <w:color w:val="000000"/>
          <w:sz w:val="32"/>
          <w:szCs w:val="32"/>
        </w:rPr>
      </w:pPr>
      <w:del w:id="429" w:author="A." w:date="2024-10-24T09:38:37Z">
        <w:r>
          <w:rPr>
            <w:rFonts w:hint="eastAsia" w:ascii="Times New Roman" w:hAnsi="Times New Roman" w:eastAsia="方正仿宋_GBK" w:cs="Times New Roman"/>
            <w:color w:val="000000"/>
            <w:sz w:val="32"/>
            <w:szCs w:val="32"/>
          </w:rPr>
          <w:delText>住所</w:delText>
        </w:r>
      </w:del>
      <w:del w:id="430" w:author="A." w:date="2024-10-24T09:38:37Z">
        <w:r>
          <w:rPr>
            <w:rFonts w:ascii="Times New Roman" w:hAnsi="Times New Roman" w:eastAsia="方正仿宋_GBK" w:cs="Times New Roman"/>
            <w:color w:val="000000"/>
            <w:sz w:val="32"/>
            <w:szCs w:val="32"/>
          </w:rPr>
          <w:delText>：</w:delText>
        </w:r>
      </w:del>
      <w:del w:id="431" w:author="A." w:date="2024-10-24T09:38:37Z">
        <w:r>
          <w:rPr>
            <w:rFonts w:hint="eastAsia" w:ascii="Times New Roman" w:hAnsi="Times New Roman" w:eastAsia="方正仿宋_GBK" w:cs="Times New Roman"/>
            <w:color w:val="000000"/>
            <w:sz w:val="32"/>
            <w:szCs w:val="32"/>
          </w:rPr>
          <w:delText xml:space="preserve"> 秀山县中和街道渝秀大道</w:delText>
        </w:r>
      </w:del>
      <w:del w:id="432" w:author="A." w:date="2024-10-24T09:38:37Z">
        <w:r>
          <w:rPr>
            <w:rFonts w:ascii="Times New Roman" w:hAnsi="Times New Roman" w:eastAsia="方正仿宋_GBK" w:cs="Times New Roman"/>
            <w:color w:val="000000"/>
            <w:sz w:val="32"/>
            <w:szCs w:val="32"/>
          </w:rPr>
          <w:delText xml:space="preserve"> </w:delText>
        </w:r>
      </w:del>
      <w:del w:id="433" w:author="A." w:date="2024-10-24T09:38:37Z">
        <w:r>
          <w:rPr>
            <w:rFonts w:hint="eastAsia" w:ascii="Times New Roman" w:hAnsi="Times New Roman" w:eastAsia="方正仿宋_GBK" w:cs="Times New Roman"/>
            <w:color w:val="000000"/>
            <w:sz w:val="32"/>
            <w:szCs w:val="32"/>
          </w:rPr>
          <w:delText>。</w:delText>
        </w:r>
      </w:del>
    </w:p>
    <w:p>
      <w:pPr>
        <w:snapToGrid w:val="0"/>
        <w:spacing w:line="600" w:lineRule="exact"/>
        <w:ind w:firstLine="640" w:firstLineChars="200"/>
        <w:rPr>
          <w:del w:id="434" w:author="A." w:date="2024-10-24T09:38:37Z"/>
          <w:rFonts w:ascii="Times New Roman" w:hAnsi="Times New Roman" w:eastAsia="宋体" w:cs="Times New Roman"/>
          <w:color w:val="000000"/>
          <w:sz w:val="32"/>
          <w:szCs w:val="32"/>
        </w:rPr>
      </w:pPr>
      <w:del w:id="435" w:author="A." w:date="2024-10-24T09:38:37Z">
        <w:r>
          <w:rPr>
            <w:rFonts w:ascii="Times New Roman" w:hAnsi="Times New Roman" w:eastAsia="方正仿宋_GBK" w:cs="Times New Roman"/>
            <w:color w:val="000000"/>
            <w:sz w:val="32"/>
            <w:szCs w:val="32"/>
          </w:rPr>
          <w:delText>（二）竞得人：</w:delText>
        </w:r>
      </w:del>
      <w:del w:id="436" w:author="A." w:date="2024-10-24T09:38:37Z">
        <w:r>
          <w:rPr>
            <w:rFonts w:hint="eastAsia" w:ascii="宋体" w:hAnsi="宋体" w:eastAsia="宋体" w:cs="宋体"/>
            <w:sz w:val="32"/>
          </w:rPr>
          <w:delText xml:space="preserve"> </w:delText>
        </w:r>
      </w:del>
      <w:del w:id="437" w:author="A." w:date="2024-10-24T09:38:37Z">
        <w:r>
          <w:rPr>
            <w:rFonts w:ascii="宋体" w:hAnsi="宋体" w:eastAsia="宋体" w:cs="宋体"/>
            <w:sz w:val="32"/>
          </w:rPr>
          <w:delText xml:space="preserve">                       </w:delText>
        </w:r>
      </w:del>
      <w:del w:id="438" w:author="A." w:date="2024-10-24T09:38:37Z">
        <w:r>
          <w:rPr>
            <w:rFonts w:hint="eastAsia" w:ascii="宋体" w:hAnsi="宋体" w:eastAsia="宋体" w:cs="宋体"/>
            <w:sz w:val="32"/>
          </w:rPr>
          <w:delText>，</w:delText>
        </w:r>
      </w:del>
    </w:p>
    <w:p>
      <w:pPr>
        <w:snapToGrid w:val="0"/>
        <w:spacing w:line="600" w:lineRule="exact"/>
        <w:ind w:firstLine="640" w:firstLineChars="200"/>
        <w:rPr>
          <w:del w:id="439" w:author="A." w:date="2024-10-24T09:38:37Z"/>
          <w:rFonts w:ascii="Times New Roman" w:hAnsi="Times New Roman" w:eastAsia="方正仿宋_GBK" w:cs="Times New Roman"/>
          <w:color w:val="000000"/>
          <w:sz w:val="32"/>
          <w:szCs w:val="32"/>
        </w:rPr>
      </w:pPr>
      <w:del w:id="440" w:author="A." w:date="2024-10-24T09:38:37Z">
        <w:r>
          <w:rPr>
            <w:rFonts w:hint="eastAsia" w:ascii="Times New Roman" w:hAnsi="Times New Roman" w:eastAsia="方正仿宋_GBK" w:cs="Times New Roman"/>
            <w:color w:val="000000"/>
            <w:sz w:val="32"/>
            <w:szCs w:val="32"/>
          </w:rPr>
          <w:delText>住所</w:delText>
        </w:r>
      </w:del>
      <w:del w:id="441" w:author="A." w:date="2024-10-24T09:38:37Z">
        <w:r>
          <w:rPr>
            <w:rFonts w:ascii="Times New Roman" w:hAnsi="Times New Roman" w:eastAsia="方正仿宋_GBK" w:cs="Times New Roman"/>
            <w:color w:val="000000"/>
            <w:sz w:val="32"/>
            <w:szCs w:val="32"/>
          </w:rPr>
          <w:delText>：</w:delText>
        </w:r>
      </w:del>
      <w:del w:id="442" w:author="A." w:date="2024-10-24T09:38:37Z">
        <w:r>
          <w:rPr>
            <w:rFonts w:hint="eastAsia" w:ascii="Times New Roman" w:hAnsi="Times New Roman" w:eastAsia="方正仿宋_GBK" w:cs="Times New Roman"/>
            <w:color w:val="000000"/>
            <w:sz w:val="32"/>
            <w:szCs w:val="32"/>
          </w:rPr>
          <w:delText xml:space="preserve"> </w:delText>
        </w:r>
      </w:del>
      <w:del w:id="443" w:author="A." w:date="2024-10-24T09:38:37Z">
        <w:r>
          <w:rPr>
            <w:rFonts w:ascii="Times New Roman" w:hAnsi="Times New Roman" w:eastAsia="方正仿宋_GBK" w:cs="Times New Roman"/>
            <w:color w:val="000000"/>
            <w:sz w:val="32"/>
            <w:szCs w:val="32"/>
          </w:rPr>
          <w:delText xml:space="preserve">      </w:delText>
        </w:r>
      </w:del>
      <w:del w:id="444" w:author="A." w:date="2024-10-24T09:38:37Z">
        <w:r>
          <w:rPr>
            <w:rFonts w:hint="eastAsia" w:ascii="Times New Roman" w:hAnsi="Times New Roman" w:eastAsia="方正仿宋_GBK" w:cs="Times New Roman"/>
            <w:color w:val="000000"/>
            <w:sz w:val="32"/>
            <w:szCs w:val="32"/>
          </w:rPr>
          <w:delText xml:space="preserve"> </w:delText>
        </w:r>
      </w:del>
      <w:del w:id="445" w:author="A." w:date="2024-10-24T09:38:37Z">
        <w:r>
          <w:rPr>
            <w:rFonts w:ascii="Times New Roman" w:hAnsi="Times New Roman" w:eastAsia="方正仿宋_GBK" w:cs="Times New Roman"/>
            <w:color w:val="000000"/>
            <w:sz w:val="32"/>
            <w:szCs w:val="32"/>
          </w:rPr>
          <w:delText xml:space="preserve">     </w:delText>
        </w:r>
      </w:del>
      <w:del w:id="446" w:author="A." w:date="2024-10-24T09:38:37Z">
        <w:r>
          <w:rPr>
            <w:rFonts w:hint="eastAsia" w:ascii="Times New Roman" w:hAnsi="Times New Roman" w:eastAsia="方正仿宋_GBK" w:cs="Times New Roman"/>
            <w:color w:val="000000"/>
            <w:sz w:val="32"/>
            <w:szCs w:val="32"/>
          </w:rPr>
          <w:delText xml:space="preserve"> </w:delText>
        </w:r>
      </w:del>
      <w:del w:id="447" w:author="A." w:date="2024-10-24T09:38:37Z">
        <w:r>
          <w:rPr>
            <w:rFonts w:ascii="Times New Roman" w:hAnsi="Times New Roman" w:eastAsia="方正仿宋_GBK" w:cs="Times New Roman"/>
            <w:color w:val="000000"/>
            <w:sz w:val="32"/>
            <w:szCs w:val="32"/>
          </w:rPr>
          <w:delText xml:space="preserve">     </w:delText>
        </w:r>
      </w:del>
      <w:del w:id="448" w:author="A." w:date="2024-10-24T09:38:37Z">
        <w:r>
          <w:rPr>
            <w:rFonts w:hint="eastAsia" w:ascii="Times New Roman" w:hAnsi="Times New Roman" w:eastAsia="方正仿宋_GBK" w:cs="Times New Roman"/>
            <w:color w:val="000000"/>
            <w:sz w:val="32"/>
            <w:szCs w:val="32"/>
          </w:rPr>
          <w:delText xml:space="preserve"> </w:delText>
        </w:r>
      </w:del>
      <w:del w:id="449" w:author="A." w:date="2024-10-24T09:38:37Z">
        <w:r>
          <w:rPr>
            <w:rFonts w:ascii="Times New Roman" w:hAnsi="Times New Roman" w:eastAsia="方正仿宋_GBK" w:cs="Times New Roman"/>
            <w:color w:val="000000"/>
            <w:sz w:val="32"/>
            <w:szCs w:val="32"/>
          </w:rPr>
          <w:delText xml:space="preserve">     </w:delText>
        </w:r>
      </w:del>
      <w:del w:id="450" w:author="A." w:date="2024-10-24T09:38:37Z">
        <w:r>
          <w:rPr>
            <w:rFonts w:hint="eastAsia" w:ascii="Times New Roman" w:hAnsi="Times New Roman" w:eastAsia="方正仿宋_GBK" w:cs="Times New Roman"/>
            <w:color w:val="000000"/>
            <w:sz w:val="32"/>
            <w:szCs w:val="32"/>
          </w:rPr>
          <w:delText xml:space="preserve"> </w:delText>
        </w:r>
      </w:del>
      <w:del w:id="451" w:author="A." w:date="2024-10-24T09:38:37Z">
        <w:r>
          <w:rPr>
            <w:rFonts w:ascii="Times New Roman" w:hAnsi="Times New Roman" w:eastAsia="方正仿宋_GBK" w:cs="Times New Roman"/>
            <w:color w:val="000000"/>
            <w:sz w:val="32"/>
            <w:szCs w:val="32"/>
          </w:rPr>
          <w:delText xml:space="preserve">      </w:delText>
        </w:r>
      </w:del>
      <w:del w:id="452" w:author="A." w:date="2024-10-24T09:38:37Z">
        <w:r>
          <w:rPr>
            <w:rFonts w:hint="eastAsia" w:ascii="Times New Roman" w:hAnsi="Times New Roman" w:eastAsia="方正仿宋_GBK" w:cs="Times New Roman"/>
            <w:color w:val="000000"/>
            <w:sz w:val="32"/>
            <w:szCs w:val="32"/>
          </w:rPr>
          <w:delText>。</w:delText>
        </w:r>
      </w:del>
    </w:p>
    <w:p>
      <w:pPr>
        <w:spacing w:line="600" w:lineRule="exact"/>
        <w:ind w:firstLine="643" w:firstLineChars="200"/>
        <w:rPr>
          <w:del w:id="453" w:author="A." w:date="2024-10-24T09:38:37Z"/>
          <w:rFonts w:ascii="Times New Roman" w:hAnsi="Times New Roman" w:eastAsia="方正仿宋_GBK" w:cs="Times New Roman"/>
          <w:sz w:val="32"/>
          <w:szCs w:val="32"/>
        </w:rPr>
      </w:pPr>
      <w:del w:id="454" w:author="A." w:date="2024-10-24T09:38:37Z">
        <w:r>
          <w:rPr>
            <w:rFonts w:ascii="Times New Roman" w:hAnsi="Times New Roman" w:eastAsia="方正仿宋_GBK" w:cs="Times New Roman"/>
            <w:b/>
            <w:bCs/>
            <w:color w:val="000000"/>
            <w:sz w:val="32"/>
            <w:szCs w:val="32"/>
          </w:rPr>
          <w:delText>三、</w:delText>
        </w:r>
      </w:del>
      <w:del w:id="455" w:author="A." w:date="2024-10-24T09:38:37Z">
        <w:r>
          <w:rPr>
            <w:rFonts w:ascii="Times New Roman" w:hAnsi="Times New Roman" w:eastAsia="方正仿宋_GBK" w:cs="Times New Roman"/>
            <w:sz w:val="32"/>
            <w:szCs w:val="32"/>
          </w:rPr>
          <w:delText>该宗采矿权出让收益</w:delText>
        </w:r>
      </w:del>
      <w:del w:id="456" w:author="A." w:date="2024-10-24T09:38:37Z">
        <w:r>
          <w:rPr>
            <w:rFonts w:hint="eastAsia" w:ascii="Times New Roman" w:hAnsi="Times New Roman" w:eastAsia="方正仿宋_GBK" w:cs="Times New Roman"/>
            <w:sz w:val="32"/>
            <w:szCs w:val="32"/>
          </w:rPr>
          <w:delText>成交价</w:delText>
        </w:r>
      </w:del>
      <w:del w:id="457" w:author="A." w:date="2024-10-24T09:38:37Z">
        <w:r>
          <w:rPr>
            <w:rFonts w:ascii="Times New Roman" w:hAnsi="Times New Roman" w:eastAsia="方正仿宋_GBK" w:cs="Times New Roman"/>
            <w:sz w:val="32"/>
            <w:szCs w:val="32"/>
          </w:rPr>
          <w:delText>为人民币</w:delText>
        </w:r>
      </w:del>
      <w:del w:id="458" w:author="A." w:date="2024-10-24T09:38:37Z">
        <w:r>
          <w:rPr>
            <w:rFonts w:hint="eastAsia" w:ascii="Times New Roman" w:hAnsi="Times New Roman" w:eastAsia="方正仿宋_GBK" w:cs="Times New Roman"/>
            <w:sz w:val="32"/>
            <w:szCs w:val="32"/>
          </w:rPr>
          <w:delText>小写</w:delText>
        </w:r>
      </w:del>
      <w:del w:id="459" w:author="A." w:date="2024-10-24T09:38:37Z">
        <w:r>
          <w:rPr>
            <w:rFonts w:ascii="Times New Roman" w:hAnsi="Times New Roman" w:eastAsia="方正仿宋_GBK" w:cs="Times New Roman"/>
            <w:sz w:val="32"/>
            <w:szCs w:val="32"/>
          </w:rPr>
          <w:delText xml:space="preserve">      </w:delText>
        </w:r>
      </w:del>
      <w:del w:id="460" w:author="A." w:date="2024-10-24T09:38:37Z">
        <w:r>
          <w:rPr>
            <w:rFonts w:hint="eastAsia" w:ascii="Times New Roman" w:hAnsi="Times New Roman" w:eastAsia="方正仿宋_GBK" w:cs="Times New Roman"/>
            <w:sz w:val="32"/>
            <w:szCs w:val="32"/>
          </w:rPr>
          <w:delText xml:space="preserve"> （大写：</w:delText>
        </w:r>
      </w:del>
      <w:del w:id="461" w:author="A." w:date="2024-10-24T09:38:37Z">
        <w:r>
          <w:rPr>
            <w:rFonts w:ascii="Times New Roman" w:hAnsi="Times New Roman" w:eastAsia="方正仿宋_GBK" w:cs="Times New Roman"/>
            <w:sz w:val="32"/>
            <w:szCs w:val="32"/>
          </w:rPr>
          <w:delText xml:space="preserve">      </w:delText>
        </w:r>
      </w:del>
      <w:del w:id="462" w:author="A." w:date="2024-10-24T09:38:37Z">
        <w:r>
          <w:rPr>
            <w:rFonts w:hint="eastAsia" w:ascii="Times New Roman" w:hAnsi="Times New Roman" w:eastAsia="方正仿宋_GBK" w:cs="Times New Roman"/>
            <w:sz w:val="32"/>
            <w:szCs w:val="32"/>
          </w:rPr>
          <w:delText xml:space="preserve"> ）；</w:delText>
        </w:r>
      </w:del>
      <w:del w:id="463" w:author="A." w:date="2024-10-24T09:38:37Z">
        <w:r>
          <w:rPr>
            <w:rFonts w:hint="eastAsia" w:ascii="Times New Roman" w:hAnsi="Times New Roman" w:eastAsia="方正仿宋_GBK" w:cs="Times New Roman"/>
            <w:i/>
            <w:iCs/>
            <w:sz w:val="32"/>
            <w:szCs w:val="32"/>
          </w:rPr>
          <w:delText>出让收益率</w:delText>
        </w:r>
      </w:del>
      <w:del w:id="464" w:author="A." w:date="2024-10-24T09:38:37Z">
        <w:r>
          <w:rPr>
            <w:rFonts w:ascii="Times New Roman" w:hAnsi="Times New Roman" w:eastAsia="方正仿宋_GBK" w:cs="Times New Roman"/>
            <w:sz w:val="32"/>
            <w:szCs w:val="32"/>
          </w:rPr>
          <w:delText xml:space="preserve">      </w:delText>
        </w:r>
      </w:del>
      <w:del w:id="465" w:author="A." w:date="2024-10-24T09:38:37Z">
        <w:r>
          <w:rPr>
            <w:rFonts w:hint="eastAsia" w:ascii="Times New Roman" w:hAnsi="Times New Roman" w:eastAsia="方正仿宋_GBK" w:cs="Times New Roman"/>
            <w:sz w:val="32"/>
            <w:szCs w:val="32"/>
          </w:rPr>
          <w:delText xml:space="preserve"> </w:delText>
        </w:r>
      </w:del>
      <w:del w:id="466" w:author="A." w:date="2024-10-24T09:38:37Z">
        <w:r>
          <w:rPr>
            <w:rFonts w:hint="eastAsia" w:ascii="Times New Roman" w:hAnsi="Times New Roman" w:eastAsia="方正仿宋_GBK" w:cs="Times New Roman"/>
            <w:i/>
            <w:iCs/>
            <w:sz w:val="32"/>
            <w:szCs w:val="32"/>
          </w:rPr>
          <w:delText>（仅用于出让收益率征收的矿种）。</w:delText>
        </w:r>
      </w:del>
    </w:p>
    <w:p>
      <w:pPr>
        <w:spacing w:line="600" w:lineRule="exact"/>
        <w:ind w:firstLine="643" w:firstLineChars="200"/>
        <w:rPr>
          <w:del w:id="467" w:author="A." w:date="2024-10-24T09:38:37Z"/>
          <w:rFonts w:ascii="Times New Roman" w:hAnsi="Times New Roman" w:eastAsia="方正仿宋_GBK" w:cs="Times New Roman"/>
          <w:color w:val="000000"/>
          <w:sz w:val="32"/>
          <w:szCs w:val="32"/>
        </w:rPr>
      </w:pPr>
      <w:del w:id="468" w:author="A." w:date="2024-10-24T09:38:37Z">
        <w:r>
          <w:rPr>
            <w:rFonts w:ascii="Times New Roman" w:hAnsi="Times New Roman" w:eastAsia="方正仿宋_GBK" w:cs="Times New Roman"/>
            <w:b/>
            <w:bCs/>
            <w:color w:val="000000"/>
            <w:sz w:val="32"/>
            <w:szCs w:val="32"/>
          </w:rPr>
          <w:delText>四、</w:delText>
        </w:r>
      </w:del>
      <w:del w:id="469" w:author="A." w:date="2024-10-24T09:38:37Z">
        <w:r>
          <w:rPr>
            <w:rFonts w:hint="eastAsia" w:ascii="Times New Roman" w:hAnsi="Times New Roman" w:eastAsia="方正仿宋_GBK" w:cs="Times New Roman"/>
            <w:color w:val="000000"/>
            <w:sz w:val="32"/>
            <w:szCs w:val="32"/>
          </w:rPr>
          <w:delText>竞得人应在取得成交确认书后的</w:delText>
        </w:r>
      </w:del>
      <w:del w:id="470" w:author="A." w:date="2024-10-24T09:38:37Z">
        <w:r>
          <w:rPr>
            <w:rFonts w:ascii="Times New Roman" w:hAnsi="Times New Roman" w:eastAsia="方正仿宋_GBK" w:cs="Times New Roman"/>
            <w:color w:val="000000"/>
            <w:sz w:val="32"/>
            <w:szCs w:val="32"/>
          </w:rPr>
          <w:delText>15个工作日内，持成交确认书、合同签订申请书及其他相关资料向出让人申请签订《重庆市</w:delText>
        </w:r>
      </w:del>
      <w:del w:id="471" w:author="A." w:date="2024-10-24T09:38:37Z">
        <w:r>
          <w:rPr>
            <w:rFonts w:hint="eastAsia" w:ascii="Times New Roman" w:hAnsi="Times New Roman" w:eastAsia="方正仿宋_GBK" w:cs="Times New Roman"/>
            <w:color w:val="000000"/>
            <w:sz w:val="32"/>
            <w:szCs w:val="32"/>
          </w:rPr>
          <w:delText>采</w:delText>
        </w:r>
      </w:del>
      <w:del w:id="472" w:author="A." w:date="2024-10-24T09:38:37Z">
        <w:r>
          <w:rPr>
            <w:rFonts w:ascii="Times New Roman" w:hAnsi="Times New Roman" w:eastAsia="方正仿宋_GBK" w:cs="Times New Roman"/>
            <w:color w:val="000000"/>
            <w:sz w:val="32"/>
            <w:szCs w:val="32"/>
          </w:rPr>
          <w:delText>矿权出让合同》。成交结果公示期满无异议的，竞得人应于  年  月  日</w:delText>
        </w:r>
      </w:del>
      <w:del w:id="473" w:author="A." w:date="2024-10-24T09:38:37Z">
        <w:r>
          <w:rPr>
            <w:rFonts w:hint="eastAsia" w:ascii="Times New Roman" w:hAnsi="Times New Roman" w:eastAsia="方正仿宋_GBK" w:cs="Times New Roman"/>
            <w:color w:val="000000"/>
            <w:sz w:val="32"/>
            <w:szCs w:val="32"/>
          </w:rPr>
          <w:delText>前</w:delText>
        </w:r>
      </w:del>
      <w:del w:id="474" w:author="A." w:date="2024-10-24T09:38:37Z">
        <w:r>
          <w:rPr>
            <w:rFonts w:ascii="Times New Roman" w:hAnsi="Times New Roman" w:eastAsia="方正仿宋_GBK" w:cs="Times New Roman"/>
            <w:color w:val="000000"/>
            <w:sz w:val="32"/>
            <w:szCs w:val="32"/>
          </w:rPr>
          <w:delText>（取得成交确认书后的30个工作日内）与出让人完成合同签订。若逾期未申请或拒不完成合同签订的，则视为竞得人自动放弃竞得资格，出让人不予退还竞买保证金并有权另行出让该宗</w:delText>
        </w:r>
      </w:del>
      <w:del w:id="475" w:author="A." w:date="2024-10-24T09:38:37Z">
        <w:r>
          <w:rPr>
            <w:rFonts w:hint="eastAsia" w:ascii="Times New Roman" w:hAnsi="Times New Roman" w:eastAsia="方正仿宋_GBK" w:cs="Times New Roman"/>
            <w:color w:val="000000"/>
            <w:sz w:val="32"/>
            <w:szCs w:val="32"/>
          </w:rPr>
          <w:delText>采</w:delText>
        </w:r>
      </w:del>
      <w:del w:id="476" w:author="A." w:date="2024-10-24T09:38:37Z">
        <w:r>
          <w:rPr>
            <w:rFonts w:ascii="Times New Roman" w:hAnsi="Times New Roman" w:eastAsia="方正仿宋_GBK" w:cs="Times New Roman"/>
            <w:color w:val="000000"/>
            <w:sz w:val="32"/>
            <w:szCs w:val="32"/>
          </w:rPr>
          <w:delText>矿权</w:delText>
        </w:r>
      </w:del>
      <w:del w:id="477" w:author="A." w:date="2024-10-24T09:38:37Z">
        <w:r>
          <w:rPr>
            <w:rFonts w:hint="eastAsia" w:ascii="Times New Roman" w:hAnsi="Times New Roman" w:eastAsia="方正仿宋_GBK" w:cs="Times New Roman"/>
            <w:color w:val="000000"/>
            <w:sz w:val="32"/>
            <w:szCs w:val="32"/>
          </w:rPr>
          <w:delText>。</w:delText>
        </w:r>
      </w:del>
    </w:p>
    <w:p>
      <w:pPr>
        <w:spacing w:line="600" w:lineRule="exact"/>
        <w:ind w:firstLine="643" w:firstLineChars="200"/>
        <w:rPr>
          <w:del w:id="478" w:author="A." w:date="2024-10-24T09:38:37Z"/>
          <w:rFonts w:ascii="Times New Roman" w:hAnsi="Times New Roman" w:eastAsia="方正仿宋_GBK" w:cs="Times New Roman"/>
          <w:color w:val="000000"/>
          <w:spacing w:val="-11"/>
          <w:sz w:val="32"/>
          <w:szCs w:val="32"/>
        </w:rPr>
      </w:pPr>
      <w:del w:id="479" w:author="A." w:date="2024-10-24T09:38:37Z">
        <w:r>
          <w:rPr>
            <w:rFonts w:ascii="Times New Roman" w:hAnsi="Times New Roman" w:eastAsia="方正仿宋_GBK" w:cs="Times New Roman"/>
            <w:b/>
            <w:bCs/>
            <w:color w:val="000000"/>
            <w:sz w:val="32"/>
            <w:szCs w:val="32"/>
          </w:rPr>
          <w:delText>五、</w:delText>
        </w:r>
      </w:del>
      <w:del w:id="480" w:author="A." w:date="2024-10-24T09:38:37Z">
        <w:r>
          <w:rPr>
            <w:rFonts w:ascii="Times New Roman" w:hAnsi="Times New Roman" w:eastAsia="方正仿宋_GBK" w:cs="Times New Roman"/>
            <w:color w:val="000000"/>
            <w:spacing w:val="-11"/>
            <w:sz w:val="32"/>
            <w:szCs w:val="32"/>
          </w:rPr>
          <w:delText>本成交确认书一式四份，双方各持两份，签字盖章后生效。</w:delText>
        </w:r>
      </w:del>
    </w:p>
    <w:p>
      <w:pPr>
        <w:spacing w:line="600" w:lineRule="exact"/>
        <w:rPr>
          <w:del w:id="481" w:author="A." w:date="2024-10-24T09:38:37Z"/>
          <w:rFonts w:ascii="Times New Roman" w:hAnsi="Times New Roman" w:eastAsia="仿宋_GB2312" w:cs="Times New Roman"/>
          <w:color w:val="000000"/>
          <w:sz w:val="32"/>
          <w:szCs w:val="32"/>
        </w:rPr>
      </w:pPr>
      <w:del w:id="482" w:author="A." w:date="2024-10-24T09:38:37Z">
        <w:r>
          <w:rPr>
            <w:rFonts w:hint="eastAsia" w:ascii="Times New Roman" w:hAnsi="Times New Roman" w:eastAsia="仿宋_GB2312" w:cs="Times New Roman"/>
            <w:color w:val="000000"/>
            <w:sz w:val="32"/>
            <w:szCs w:val="32"/>
          </w:rPr>
          <w:delText>交易平台</w:delText>
        </w:r>
      </w:del>
      <w:del w:id="483" w:author="A." w:date="2024-10-24T09:38:37Z">
        <w:r>
          <w:rPr>
            <w:rFonts w:ascii="Times New Roman" w:hAnsi="Times New Roman" w:eastAsia="仿宋_GB2312" w:cs="Times New Roman"/>
            <w:color w:val="000000"/>
            <w:sz w:val="32"/>
            <w:szCs w:val="32"/>
          </w:rPr>
          <w:delText>：                     竞得人：</w:delText>
        </w:r>
      </w:del>
    </w:p>
    <w:p>
      <w:pPr>
        <w:spacing w:line="600" w:lineRule="exact"/>
        <w:ind w:right="630" w:rightChars="300" w:firstLine="1593" w:firstLineChars="498"/>
        <w:jc w:val="right"/>
        <w:rPr>
          <w:del w:id="484" w:author="A." w:date="2024-10-24T09:38:37Z"/>
          <w:rFonts w:ascii="Times New Roman" w:hAnsi="Times New Roman" w:eastAsia="仿宋_GB2312" w:cs="Times New Roman"/>
          <w:color w:val="000000"/>
          <w:sz w:val="32"/>
          <w:szCs w:val="32"/>
        </w:rPr>
      </w:pPr>
    </w:p>
    <w:p>
      <w:pPr>
        <w:spacing w:line="600" w:lineRule="exact"/>
        <w:ind w:right="630" w:rightChars="300" w:firstLine="1593" w:firstLineChars="498"/>
        <w:jc w:val="right"/>
        <w:rPr>
          <w:del w:id="485" w:author="A." w:date="2024-10-24T09:38:37Z"/>
          <w:rFonts w:ascii="Times New Roman" w:hAnsi="Times New Roman" w:eastAsia="仿宋_GB2312" w:cs="Times New Roman"/>
          <w:color w:val="000000"/>
          <w:sz w:val="32"/>
          <w:szCs w:val="32"/>
        </w:rPr>
      </w:pPr>
      <w:del w:id="486" w:author="A." w:date="2024-10-24T09:38:37Z">
        <w:r>
          <w:rPr>
            <w:rFonts w:ascii="Times New Roman" w:hAnsi="Times New Roman" w:eastAsia="仿宋_GB2312" w:cs="Times New Roman"/>
            <w:color w:val="000000"/>
            <w:sz w:val="32"/>
            <w:szCs w:val="32"/>
          </w:rPr>
          <w:delText>法定代表人（受托人）：</w:delText>
        </w:r>
      </w:del>
    </w:p>
    <w:p>
      <w:pPr>
        <w:spacing w:line="600" w:lineRule="exact"/>
        <w:ind w:right="945" w:rightChars="450"/>
        <w:jc w:val="right"/>
        <w:rPr>
          <w:rFonts w:ascii="Times New Roman" w:hAnsi="Times New Roman" w:cs="Times New Roman"/>
          <w:color w:val="000000" w:themeColor="text1"/>
          <w:szCs w:val="21"/>
          <w14:textFill>
            <w14:solidFill>
              <w14:schemeClr w14:val="tx1"/>
            </w14:solidFill>
          </w14:textFill>
        </w:rPr>
      </w:pPr>
      <w:del w:id="487" w:author="A." w:date="2024-10-24T09:38:37Z">
        <w:r>
          <w:rPr>
            <w:rFonts w:ascii="Times New Roman" w:hAnsi="Times New Roman" w:eastAsia="仿宋_GB2312" w:cs="Times New Roman"/>
            <w:color w:val="000000"/>
            <w:sz w:val="32"/>
            <w:szCs w:val="32"/>
          </w:rPr>
          <w:delText>年  月  日</w:delText>
        </w:r>
      </w:del>
    </w:p>
    <w:sectPr>
      <w:footerReference r:id="rId3" w:type="default"/>
      <w:pgSz w:w="11906" w:h="16838"/>
      <w:pgMar w:top="2098" w:right="1474" w:bottom="1984" w:left="1587" w:header="851" w:footer="141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Helvetica">
    <w:altName w:val="Arial"/>
    <w:panose1 w:val="020B0504020202030204"/>
    <w:charset w:val="00"/>
    <w:family w:val="swiss"/>
    <w:pitch w:val="default"/>
    <w:sig w:usb0="00000000" w:usb1="00000000" w:usb2="00000000" w:usb3="00000000" w:csb0="00000093" w:csb1="00000000"/>
  </w:font>
  <w:font w:name="方正楷体_GBK">
    <w:panose1 w:val="03000509000000000000"/>
    <w:charset w:val="86"/>
    <w:family w:val="script"/>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Pr>
                              <w:rFonts w:ascii="Times New Roman" w:hAnsi="Times New Roman" w:cs="Times New Roman"/>
                              <w:sz w:val="22"/>
                            </w:rPr>
                            <w:t>7</w:t>
                          </w:r>
                          <w:r>
                            <w:rPr>
                              <w:rFonts w:ascii="Times New Roman" w:hAnsi="Times New Roman" w:cs="Times New Roman"/>
                              <w:sz w:val="22"/>
                            </w:rPr>
                            <w:fldChar w:fldCharType="end"/>
                          </w:r>
                          <w:r>
                            <w:rPr>
                              <w:rFonts w:ascii="Times New Roman" w:hAnsi="Times New Roman" w:cs="Times New Roman"/>
                              <w:sz w:val="2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Pr>
                        <w:rFonts w:ascii="Times New Roman" w:hAnsi="Times New Roman" w:cs="Times New Roman"/>
                        <w:sz w:val="22"/>
                      </w:rPr>
                      <w:t>7</w:t>
                    </w:r>
                    <w:r>
                      <w:rPr>
                        <w:rFonts w:ascii="Times New Roman" w:hAnsi="Times New Roman" w:cs="Times New Roman"/>
                        <w:sz w:val="22"/>
                      </w:rPr>
                      <w:fldChar w:fldCharType="end"/>
                    </w:r>
                    <w:r>
                      <w:rPr>
                        <w:rFonts w:ascii="Times New Roman" w:hAnsi="Times New Roman" w:cs="Times New Roman"/>
                        <w:sz w:val="22"/>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85B1A"/>
    <w:multiLevelType w:val="multilevel"/>
    <w:tmpl w:val="2C585B1A"/>
    <w:lvl w:ilvl="0" w:tentative="0">
      <w:start w:val="1"/>
      <w:numFmt w:val="decimal"/>
      <w:lvlText w:val="%1"/>
      <w:lvlJc w:val="left"/>
      <w:pPr>
        <w:ind w:left="432" w:hanging="432"/>
      </w:pPr>
      <w:rPr>
        <w:rFonts w:hint="eastAsia"/>
      </w:rPr>
    </w:lvl>
    <w:lvl w:ilvl="1" w:tentative="0">
      <w:start w:val="1"/>
      <w:numFmt w:val="decimal"/>
      <w:lvlText w:val="%1.%2"/>
      <w:lvlJc w:val="left"/>
      <w:pPr>
        <w:ind w:left="576" w:hanging="576"/>
      </w:pPr>
    </w:lvl>
    <w:lvl w:ilvl="2" w:tentative="0">
      <w:start w:val="1"/>
      <w:numFmt w:val="decimal"/>
      <w:lvlText w:val="%1.%2.%3"/>
      <w:lvlJc w:val="left"/>
      <w:pPr>
        <w:ind w:left="720" w:hanging="720"/>
      </w:pPr>
    </w:lvl>
    <w:lvl w:ilvl="3" w:tentative="0">
      <w:start w:val="1"/>
      <w:numFmt w:val="decimal"/>
      <w:pStyle w:val="2"/>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
    <w15:presenceInfo w15:providerId="WPS Office" w15:userId="2686769275"/>
  </w15:person>
  <w15:person w15:author="袁玮">
    <w15:presenceInfo w15:providerId="None" w15:userId="袁玮"/>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0NDU0NDY3MWEyZThlMTM2NzU3ZWMyNmY2YTViNDEifQ=="/>
  </w:docVars>
  <w:rsids>
    <w:rsidRoot w:val="00D81F00"/>
    <w:rsid w:val="00065FB6"/>
    <w:rsid w:val="001A02D2"/>
    <w:rsid w:val="001F0EE0"/>
    <w:rsid w:val="001F7988"/>
    <w:rsid w:val="00234D3B"/>
    <w:rsid w:val="002C4DBD"/>
    <w:rsid w:val="002D16F6"/>
    <w:rsid w:val="002D47C4"/>
    <w:rsid w:val="003F20BC"/>
    <w:rsid w:val="00415911"/>
    <w:rsid w:val="00442B6B"/>
    <w:rsid w:val="004C2040"/>
    <w:rsid w:val="004C2684"/>
    <w:rsid w:val="004F3705"/>
    <w:rsid w:val="005E2134"/>
    <w:rsid w:val="00640BCD"/>
    <w:rsid w:val="00642A14"/>
    <w:rsid w:val="006654FA"/>
    <w:rsid w:val="006F62C4"/>
    <w:rsid w:val="0083147B"/>
    <w:rsid w:val="00895813"/>
    <w:rsid w:val="008B7E6E"/>
    <w:rsid w:val="009E76FB"/>
    <w:rsid w:val="00A33D89"/>
    <w:rsid w:val="00A83935"/>
    <w:rsid w:val="00B170D1"/>
    <w:rsid w:val="00BE4239"/>
    <w:rsid w:val="00C47115"/>
    <w:rsid w:val="00D81F00"/>
    <w:rsid w:val="00E46E04"/>
    <w:rsid w:val="00FA14CB"/>
    <w:rsid w:val="00FD7AA3"/>
    <w:rsid w:val="0176629F"/>
    <w:rsid w:val="01FF0067"/>
    <w:rsid w:val="025E05D3"/>
    <w:rsid w:val="02B57CC4"/>
    <w:rsid w:val="085901E2"/>
    <w:rsid w:val="0B1504FC"/>
    <w:rsid w:val="0C3272E5"/>
    <w:rsid w:val="0E0C3961"/>
    <w:rsid w:val="0E96298E"/>
    <w:rsid w:val="0E96559F"/>
    <w:rsid w:val="0F4B10E5"/>
    <w:rsid w:val="1077526D"/>
    <w:rsid w:val="114A5FD2"/>
    <w:rsid w:val="119E4B99"/>
    <w:rsid w:val="14F63BA5"/>
    <w:rsid w:val="1928405C"/>
    <w:rsid w:val="196255A5"/>
    <w:rsid w:val="1D133C1B"/>
    <w:rsid w:val="1F6B33CB"/>
    <w:rsid w:val="20BD4F1E"/>
    <w:rsid w:val="20C964CE"/>
    <w:rsid w:val="21E43012"/>
    <w:rsid w:val="22D54958"/>
    <w:rsid w:val="234D390B"/>
    <w:rsid w:val="243A2F0D"/>
    <w:rsid w:val="24CF2FD3"/>
    <w:rsid w:val="24FC103D"/>
    <w:rsid w:val="26177D67"/>
    <w:rsid w:val="27C6201F"/>
    <w:rsid w:val="2A376A63"/>
    <w:rsid w:val="2A845CE4"/>
    <w:rsid w:val="2CA84CD4"/>
    <w:rsid w:val="2DCC1491"/>
    <w:rsid w:val="2EF773D6"/>
    <w:rsid w:val="2F942603"/>
    <w:rsid w:val="2FD25F02"/>
    <w:rsid w:val="32D745EF"/>
    <w:rsid w:val="37044BCB"/>
    <w:rsid w:val="3B3E0B7E"/>
    <w:rsid w:val="3CDE026F"/>
    <w:rsid w:val="3EB66B43"/>
    <w:rsid w:val="46FA2825"/>
    <w:rsid w:val="47797541"/>
    <w:rsid w:val="484D6557"/>
    <w:rsid w:val="4A6959D4"/>
    <w:rsid w:val="4BE1695F"/>
    <w:rsid w:val="4D6754B5"/>
    <w:rsid w:val="4EEF295C"/>
    <w:rsid w:val="4FAA2118"/>
    <w:rsid w:val="50716D51"/>
    <w:rsid w:val="514F7B3C"/>
    <w:rsid w:val="515B4791"/>
    <w:rsid w:val="51F7349E"/>
    <w:rsid w:val="53107A90"/>
    <w:rsid w:val="53B118C0"/>
    <w:rsid w:val="54CD3D74"/>
    <w:rsid w:val="55022310"/>
    <w:rsid w:val="5676552E"/>
    <w:rsid w:val="57803F00"/>
    <w:rsid w:val="5939619F"/>
    <w:rsid w:val="594E2403"/>
    <w:rsid w:val="5A5A3E9D"/>
    <w:rsid w:val="5A754463"/>
    <w:rsid w:val="5AC1568D"/>
    <w:rsid w:val="5C5B00E2"/>
    <w:rsid w:val="5D7E4748"/>
    <w:rsid w:val="5D9066B6"/>
    <w:rsid w:val="5DD12577"/>
    <w:rsid w:val="5F003575"/>
    <w:rsid w:val="5F0123FB"/>
    <w:rsid w:val="60DD3E2F"/>
    <w:rsid w:val="61765626"/>
    <w:rsid w:val="62421C53"/>
    <w:rsid w:val="62B40FD5"/>
    <w:rsid w:val="62CC52C4"/>
    <w:rsid w:val="63C15838"/>
    <w:rsid w:val="64B556C7"/>
    <w:rsid w:val="690E3477"/>
    <w:rsid w:val="6931796D"/>
    <w:rsid w:val="6A0740E0"/>
    <w:rsid w:val="6D9D6DD0"/>
    <w:rsid w:val="6FF12317"/>
    <w:rsid w:val="70E61BC2"/>
    <w:rsid w:val="71871584"/>
    <w:rsid w:val="729E4B62"/>
    <w:rsid w:val="73D82605"/>
    <w:rsid w:val="7431009B"/>
    <w:rsid w:val="75C4638F"/>
    <w:rsid w:val="75CE005C"/>
    <w:rsid w:val="77A613DD"/>
    <w:rsid w:val="7818720B"/>
    <w:rsid w:val="7DD21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unhideWhenUsed/>
    <w:qFormat/>
    <w:uiPriority w:val="9"/>
    <w:pPr>
      <w:numPr>
        <w:ilvl w:val="3"/>
        <w:numId w:val="1"/>
      </w:numPr>
      <w:outlineLvl w:val="3"/>
    </w:pPr>
    <w:rPr>
      <w:rFonts w:ascii="方正仿宋_GBK" w:hAnsi="方正仿宋_GBK" w:eastAsia="方正仿宋_GBK" w:cs="Times New Roman"/>
      <w:bCs/>
      <w:sz w:val="32"/>
      <w:szCs w:val="32"/>
      <w:lang w:val="zh-CN"/>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annotation text"/>
    <w:basedOn w:val="1"/>
    <w:link w:val="18"/>
    <w:qFormat/>
    <w:uiPriority w:val="0"/>
    <w:pPr>
      <w:jc w:val="left"/>
    </w:pPr>
  </w:style>
  <w:style w:type="paragraph" w:styleId="5">
    <w:name w:val="Body Text"/>
    <w:basedOn w:val="1"/>
    <w:next w:val="1"/>
    <w:qFormat/>
    <w:uiPriority w:val="0"/>
    <w:pPr>
      <w:ind w:left="100" w:firstLine="559"/>
      <w:jc w:val="left"/>
    </w:pPr>
    <w:rPr>
      <w:rFonts w:ascii="宋体" w:hAnsi="宋体"/>
      <w:kern w:val="0"/>
      <w:sz w:val="28"/>
      <w:szCs w:val="28"/>
      <w:lang w:eastAsia="en-US"/>
    </w:rPr>
  </w:style>
  <w:style w:type="paragraph" w:styleId="6">
    <w:name w:val="Balloon Text"/>
    <w:basedOn w:val="1"/>
    <w:link w:val="17"/>
    <w:qFormat/>
    <w:uiPriority w:val="0"/>
    <w:rPr>
      <w:sz w:val="18"/>
      <w:szCs w:val="18"/>
    </w:rPr>
  </w:style>
  <w:style w:type="paragraph" w:styleId="7">
    <w:name w:val="footer"/>
    <w:basedOn w:val="1"/>
    <w:link w:val="16"/>
    <w:qFormat/>
    <w:uiPriority w:val="99"/>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szCs w:val="24"/>
    </w:rPr>
  </w:style>
  <w:style w:type="paragraph" w:styleId="10">
    <w:name w:val="annotation subject"/>
    <w:basedOn w:val="4"/>
    <w:next w:val="4"/>
    <w:link w:val="19"/>
    <w:qFormat/>
    <w:uiPriority w:val="0"/>
    <w:rPr>
      <w:b/>
      <w:bCs/>
    </w:rPr>
  </w:style>
  <w:style w:type="character" w:styleId="13">
    <w:name w:val="Strong"/>
    <w:basedOn w:val="12"/>
    <w:qFormat/>
    <w:uiPriority w:val="22"/>
    <w:rPr>
      <w:b/>
      <w:bCs/>
    </w:rPr>
  </w:style>
  <w:style w:type="character" w:styleId="14">
    <w:name w:val="annotation reference"/>
    <w:basedOn w:val="12"/>
    <w:qFormat/>
    <w:uiPriority w:val="0"/>
    <w:rPr>
      <w:sz w:val="21"/>
      <w:szCs w:val="21"/>
    </w:rPr>
  </w:style>
  <w:style w:type="character" w:customStyle="1" w:styleId="15">
    <w:name w:val="页眉 Char"/>
    <w:basedOn w:val="12"/>
    <w:link w:val="8"/>
    <w:qFormat/>
    <w:uiPriority w:val="0"/>
    <w:rPr>
      <w:rFonts w:asciiTheme="minorHAnsi" w:hAnsiTheme="minorHAnsi" w:eastAsiaTheme="minorEastAsia" w:cstheme="minorBidi"/>
      <w:kern w:val="2"/>
      <w:sz w:val="18"/>
      <w:szCs w:val="18"/>
    </w:rPr>
  </w:style>
  <w:style w:type="character" w:customStyle="1" w:styleId="16">
    <w:name w:val="页脚 Char"/>
    <w:basedOn w:val="12"/>
    <w:link w:val="7"/>
    <w:qFormat/>
    <w:uiPriority w:val="99"/>
    <w:rPr>
      <w:rFonts w:asciiTheme="minorHAnsi" w:hAnsiTheme="minorHAnsi" w:eastAsiaTheme="minorEastAsia" w:cstheme="minorBidi"/>
      <w:kern w:val="2"/>
      <w:sz w:val="18"/>
      <w:szCs w:val="18"/>
    </w:rPr>
  </w:style>
  <w:style w:type="character" w:customStyle="1" w:styleId="17">
    <w:name w:val="批注框文本 Char"/>
    <w:basedOn w:val="12"/>
    <w:link w:val="6"/>
    <w:qFormat/>
    <w:uiPriority w:val="0"/>
    <w:rPr>
      <w:rFonts w:asciiTheme="minorHAnsi" w:hAnsiTheme="minorHAnsi" w:eastAsiaTheme="minorEastAsia" w:cstheme="minorBidi"/>
      <w:kern w:val="2"/>
      <w:sz w:val="18"/>
      <w:szCs w:val="18"/>
    </w:rPr>
  </w:style>
  <w:style w:type="character" w:customStyle="1" w:styleId="18">
    <w:name w:val="批注文字 Char"/>
    <w:basedOn w:val="12"/>
    <w:link w:val="4"/>
    <w:qFormat/>
    <w:uiPriority w:val="0"/>
    <w:rPr>
      <w:rFonts w:asciiTheme="minorHAnsi" w:hAnsiTheme="minorHAnsi" w:eastAsiaTheme="minorEastAsia" w:cstheme="minorBidi"/>
      <w:kern w:val="2"/>
      <w:sz w:val="21"/>
      <w:szCs w:val="22"/>
    </w:rPr>
  </w:style>
  <w:style w:type="character" w:customStyle="1" w:styleId="19">
    <w:name w:val="批注主题 Char"/>
    <w:basedOn w:val="18"/>
    <w:link w:val="10"/>
    <w:qFormat/>
    <w:uiPriority w:val="0"/>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7</Pages>
  <Words>6956</Words>
  <Characters>7592</Characters>
  <Lines>60</Lines>
  <Paragraphs>17</Paragraphs>
  <TotalTime>83</TotalTime>
  <ScaleCrop>false</ScaleCrop>
  <LinksUpToDate>false</LinksUpToDate>
  <CharactersWithSpaces>8140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袁玮</cp:lastModifiedBy>
  <cp:lastPrinted>2024-10-24T00:51:00Z</cp:lastPrinted>
  <dcterms:modified xsi:type="dcterms:W3CDTF">2024-10-24T06:41:34Z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9BC47340E4F74DCD9097325F0E4B26BB_13</vt:lpwstr>
  </property>
</Properties>
</file>